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8B2942" w14:textId="1AF6C3C5" w:rsidR="00375CD0" w:rsidRDefault="00375CD0" w:rsidP="009A3B7E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DE4850">
        <w:rPr>
          <w:rFonts w:ascii="Arial" w:hAnsi="Arial" w:cs="Arial"/>
          <w:b/>
          <w:sz w:val="20"/>
          <w:u w:val="single"/>
        </w:rPr>
        <w:t>Příloha</w:t>
      </w:r>
      <w:r w:rsidRPr="00EF7B8D">
        <w:rPr>
          <w:rFonts w:ascii="Arial" w:hAnsi="Arial" w:cs="Arial"/>
          <w:b/>
          <w:sz w:val="20"/>
          <w:u w:val="single"/>
        </w:rPr>
        <w:t xml:space="preserve"> </w:t>
      </w:r>
    </w:p>
    <w:p w14:paraId="1E46780D" w14:textId="77777777" w:rsidR="000E4875" w:rsidRDefault="000E4875" w:rsidP="00BF5752">
      <w:pPr>
        <w:jc w:val="center"/>
        <w:rPr>
          <w:rFonts w:ascii="Arial" w:hAnsi="Arial" w:cs="Arial"/>
          <w:b/>
          <w:sz w:val="20"/>
        </w:rPr>
      </w:pPr>
      <w:r w:rsidRPr="00EF7B8D">
        <w:rPr>
          <w:rFonts w:ascii="Arial" w:hAnsi="Arial" w:cs="Arial"/>
          <w:b/>
          <w:sz w:val="20"/>
        </w:rPr>
        <w:t>Technická specifikace předmětu plnění veřejné zakázky</w:t>
      </w:r>
    </w:p>
    <w:p w14:paraId="107840C0" w14:textId="5DD62779" w:rsidR="00BF5752" w:rsidRDefault="00906CA3" w:rsidP="00DE4850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r>
        <w:rPr>
          <w:rFonts w:ascii="Arial" w:hAnsi="Arial" w:cs="Arial"/>
          <w:b/>
          <w:sz w:val="20"/>
        </w:rPr>
        <w:t>Lehké terénní vozidlo</w:t>
      </w:r>
      <w:r w:rsidR="001E08C6">
        <w:rPr>
          <w:rFonts w:ascii="Arial" w:hAnsi="Arial" w:cs="Arial"/>
          <w:b/>
          <w:sz w:val="20"/>
        </w:rPr>
        <w:t xml:space="preserve"> -</w:t>
      </w:r>
      <w:r w:rsidR="00375CD0">
        <w:rPr>
          <w:rFonts w:ascii="Arial" w:hAnsi="Arial" w:cs="Arial"/>
          <w:b/>
          <w:sz w:val="20"/>
        </w:rPr>
        <w:t xml:space="preserve"> </w:t>
      </w:r>
      <w:r w:rsidR="0077110D" w:rsidRPr="0071228E">
        <w:rPr>
          <w:rFonts w:ascii="Arial" w:hAnsi="Arial" w:cs="Arial"/>
          <w:i/>
          <w:snapToGrid w:val="0"/>
          <w:color w:val="000000"/>
          <w:sz w:val="20"/>
        </w:rPr>
        <w:t>[</w:t>
      </w:r>
      <w:r w:rsidR="001E08C6" w:rsidRPr="0071228E">
        <w:rPr>
          <w:rFonts w:ascii="Arial" w:hAnsi="Arial" w:cs="Arial"/>
          <w:i/>
          <w:snapToGrid w:val="0"/>
          <w:color w:val="000000"/>
          <w:sz w:val="20"/>
        </w:rPr>
        <w:t>dodavatel doplní nabízený model vozidla</w:t>
      </w:r>
      <w:r w:rsidR="00B57084" w:rsidRPr="0071228E">
        <w:rPr>
          <w:rFonts w:ascii="Arial" w:hAnsi="Arial" w:cs="Arial"/>
          <w:i/>
          <w:snapToGrid w:val="0"/>
          <w:color w:val="000000"/>
          <w:sz w:val="20"/>
        </w:rPr>
        <w:t>]</w:t>
      </w:r>
    </w:p>
    <w:p w14:paraId="7BB53B9F" w14:textId="4024329B" w:rsidR="00DE4850" w:rsidRDefault="00DE4850" w:rsidP="00DE4850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</w:p>
    <w:p w14:paraId="47B64423" w14:textId="77777777" w:rsidR="00DE4850" w:rsidRDefault="00DE4850" w:rsidP="00DE4850">
      <w:pPr>
        <w:spacing w:after="0"/>
        <w:jc w:val="center"/>
        <w:rPr>
          <w:rFonts w:ascii="Arial" w:hAnsi="Arial" w:cs="Arial"/>
          <w:b/>
          <w:sz w:val="20"/>
        </w:rPr>
      </w:pPr>
    </w:p>
    <w:p w14:paraId="74091771" w14:textId="77777777" w:rsidR="00AD655C" w:rsidRDefault="00AD655C" w:rsidP="00AD655C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1C65D3B4" w14:textId="1E1876B7" w:rsidR="009657EA" w:rsidRPr="009A3B7E" w:rsidRDefault="009657EA" w:rsidP="009657EA">
      <w:pPr>
        <w:spacing w:after="0"/>
        <w:rPr>
          <w:rFonts w:ascii="Arial" w:hAnsi="Arial" w:cs="Arial"/>
          <w:b/>
          <w:bCs/>
          <w:szCs w:val="22"/>
        </w:rPr>
      </w:pPr>
    </w:p>
    <w:tbl>
      <w:tblPr>
        <w:tblW w:w="5552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00"/>
        <w:gridCol w:w="1541"/>
        <w:gridCol w:w="1028"/>
        <w:gridCol w:w="2186"/>
      </w:tblGrid>
      <w:tr w:rsidR="009657EA" w:rsidRPr="009657EA" w14:paraId="781F6FEA" w14:textId="77777777" w:rsidTr="005F3CB1">
        <w:trPr>
          <w:trHeight w:val="861"/>
        </w:trPr>
        <w:tc>
          <w:tcPr>
            <w:tcW w:w="263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9777357" w14:textId="22ED68CD" w:rsidR="009657EA" w:rsidRPr="009657EA" w:rsidRDefault="0077110D" w:rsidP="009657E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 xml:space="preserve">Název </w:t>
            </w:r>
            <w:r w:rsidR="00AD655C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položky – parametr</w:t>
            </w:r>
          </w:p>
        </w:tc>
        <w:tc>
          <w:tcPr>
            <w:tcW w:w="76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6908701" w14:textId="77777777" w:rsidR="009657EA" w:rsidRPr="009657EA" w:rsidRDefault="009657EA" w:rsidP="009657E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9657EA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980642" w14:textId="77777777" w:rsidR="009657EA" w:rsidRPr="009657EA" w:rsidRDefault="009657EA" w:rsidP="009657E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9657EA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034E419" w14:textId="34F88FB7" w:rsidR="009657EA" w:rsidRPr="009657EA" w:rsidRDefault="003325CC" w:rsidP="009657E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</w:t>
            </w:r>
            <w:r w:rsidR="009657EA" w:rsidRPr="009657EA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 xml:space="preserve"> dodavatele </w:t>
            </w:r>
            <w:r w:rsidRPr="00BF5752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(ANO/NE</w:t>
            </w:r>
            <w:r w:rsidR="00F6340B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, nabízená hodnota</w:t>
            </w:r>
            <w:r w:rsidRPr="00BF5752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)</w:t>
            </w:r>
          </w:p>
        </w:tc>
      </w:tr>
      <w:tr w:rsidR="005F3CB1" w:rsidRPr="009657EA" w14:paraId="7171EFE4" w14:textId="77777777" w:rsidTr="005F3CB1">
        <w:trPr>
          <w:trHeight w:val="288"/>
        </w:trPr>
        <w:tc>
          <w:tcPr>
            <w:tcW w:w="263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915663B" w14:textId="3E39C12A" w:rsidR="005F3CB1" w:rsidRPr="00AB6190" w:rsidRDefault="005F3CB1" w:rsidP="005F3CB1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>Délka karoserie</w:t>
            </w:r>
          </w:p>
        </w:tc>
        <w:tc>
          <w:tcPr>
            <w:tcW w:w="76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FFD9F2" w14:textId="393739CD" w:rsidR="005F3CB1" w:rsidRPr="00AB6190" w:rsidRDefault="005F3CB1" w:rsidP="005F3CB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max. 4 400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590410" w14:textId="1B8C2A88" w:rsidR="005F3CB1" w:rsidRPr="00AB6190" w:rsidRDefault="005F3CB1" w:rsidP="005F3CB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FDAA0F" w14:textId="44FDF55F" w:rsidR="005F3CB1" w:rsidRPr="009657EA" w:rsidRDefault="005F3CB1" w:rsidP="005F3CB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27FD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27FD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5F3CB1" w:rsidRPr="009657EA" w14:paraId="2D87EE78" w14:textId="77777777" w:rsidTr="005F3CB1">
        <w:trPr>
          <w:trHeight w:val="288"/>
        </w:trPr>
        <w:tc>
          <w:tcPr>
            <w:tcW w:w="26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B0CF424" w14:textId="1193FF52" w:rsidR="005F3CB1" w:rsidRPr="00A273B0" w:rsidRDefault="005F3CB1" w:rsidP="005F3CB1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273B0">
              <w:rPr>
                <w:rFonts w:ascii="Arial" w:hAnsi="Arial" w:cs="Arial"/>
                <w:sz w:val="20"/>
              </w:rPr>
              <w:t>Rozvor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EDBB9" w14:textId="2688C216" w:rsidR="005F3CB1" w:rsidRPr="00A273B0" w:rsidRDefault="005F3CB1" w:rsidP="005F3CB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273B0">
              <w:rPr>
                <w:rFonts w:ascii="Arial" w:hAnsi="Arial" w:cs="Arial"/>
                <w:color w:val="000000"/>
                <w:sz w:val="20"/>
              </w:rPr>
              <w:t>max. 2 6</w:t>
            </w:r>
            <w:r>
              <w:rPr>
                <w:rFonts w:ascii="Arial" w:hAnsi="Arial" w:cs="Arial"/>
                <w:color w:val="000000"/>
                <w:sz w:val="20"/>
              </w:rPr>
              <w:t>5</w:t>
            </w:r>
            <w:r w:rsidRPr="00A273B0"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402F76" w14:textId="6B485AB3" w:rsidR="005F3CB1" w:rsidRPr="00AB6190" w:rsidRDefault="005F3CB1" w:rsidP="005F3CB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698109" w14:textId="6FE5AD8F" w:rsidR="005F3CB1" w:rsidRPr="009657EA" w:rsidRDefault="005F3CB1" w:rsidP="005F3CB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27FD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27FD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5F3CB1" w:rsidRPr="009657EA" w14:paraId="03D415F0" w14:textId="77777777" w:rsidTr="005F3CB1">
        <w:trPr>
          <w:trHeight w:val="288"/>
        </w:trPr>
        <w:tc>
          <w:tcPr>
            <w:tcW w:w="26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2D42DE9" w14:textId="6CE1F013" w:rsidR="005F3CB1" w:rsidRPr="00A273B0" w:rsidRDefault="005F3CB1" w:rsidP="005F3CB1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273B0">
              <w:rPr>
                <w:rFonts w:ascii="Arial" w:hAnsi="Arial" w:cs="Arial"/>
                <w:sz w:val="20"/>
              </w:rPr>
              <w:t>Šířka karoserie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F225F4" w14:textId="5A6236C7" w:rsidR="005F3CB1" w:rsidRPr="00A273B0" w:rsidRDefault="005F3CB1" w:rsidP="005F3CB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273B0">
              <w:rPr>
                <w:rFonts w:ascii="Arial" w:hAnsi="Arial" w:cs="Arial"/>
                <w:color w:val="000000"/>
                <w:sz w:val="20"/>
              </w:rPr>
              <w:t>max. 2030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A6C11B" w14:textId="51CC872D" w:rsidR="005F3CB1" w:rsidRPr="00AB6190" w:rsidRDefault="005F3CB1" w:rsidP="005F3CB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4AFCE1" w14:textId="11585BF5" w:rsidR="005F3CB1" w:rsidRPr="009657EA" w:rsidRDefault="005F3CB1" w:rsidP="005F3CB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27FD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27FD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5F3CB1" w:rsidRPr="009657EA" w14:paraId="7296A852" w14:textId="77777777" w:rsidTr="005F3CB1">
        <w:trPr>
          <w:trHeight w:val="288"/>
        </w:trPr>
        <w:tc>
          <w:tcPr>
            <w:tcW w:w="26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A5A55A0" w14:textId="124EC7BB" w:rsidR="005F3CB1" w:rsidRPr="00A273B0" w:rsidRDefault="005F3CB1" w:rsidP="005F3CB1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273B0">
              <w:rPr>
                <w:rFonts w:ascii="Arial" w:hAnsi="Arial" w:cs="Arial"/>
                <w:sz w:val="20"/>
              </w:rPr>
              <w:t>Výška nezatížené karoserie včetně střešních lišt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93D93A" w14:textId="494860E6" w:rsidR="005F3CB1" w:rsidRPr="00A273B0" w:rsidRDefault="005F3CB1" w:rsidP="005F3CB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273B0">
              <w:rPr>
                <w:rFonts w:ascii="Arial" w:hAnsi="Arial" w:cs="Arial"/>
                <w:color w:val="000000"/>
                <w:sz w:val="20"/>
              </w:rPr>
              <w:t>max. 1 6</w:t>
            </w:r>
            <w:r>
              <w:rPr>
                <w:rFonts w:ascii="Arial" w:hAnsi="Arial" w:cs="Arial"/>
                <w:color w:val="000000"/>
                <w:sz w:val="20"/>
              </w:rPr>
              <w:t>5</w:t>
            </w:r>
            <w:r w:rsidRPr="00A273B0"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017AE3" w14:textId="2E6AB6D2" w:rsidR="005F3CB1" w:rsidRPr="00AB6190" w:rsidRDefault="005F3CB1" w:rsidP="005F3CB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D410D5" w14:textId="0FC4DC37" w:rsidR="005F3CB1" w:rsidRPr="009657EA" w:rsidRDefault="005F3CB1" w:rsidP="005F3CB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27FD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27FD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5F3CB1" w:rsidRPr="009657EA" w14:paraId="4D922F31" w14:textId="77777777" w:rsidTr="005F3CB1">
        <w:trPr>
          <w:trHeight w:val="288"/>
        </w:trPr>
        <w:tc>
          <w:tcPr>
            <w:tcW w:w="26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8C4560A" w14:textId="46E4FCC6" w:rsidR="005F3CB1" w:rsidRPr="00A273B0" w:rsidRDefault="005F3CB1" w:rsidP="005F3CB1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273B0">
              <w:rPr>
                <w:rFonts w:ascii="Arial" w:hAnsi="Arial" w:cs="Arial"/>
                <w:sz w:val="20"/>
              </w:rPr>
              <w:t>Počet míst ve vozidle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258809" w14:textId="374A8212" w:rsidR="005F3CB1" w:rsidRPr="00A273B0" w:rsidRDefault="005F3CB1" w:rsidP="005F3CB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273B0">
              <w:rPr>
                <w:rFonts w:ascii="Arial" w:hAnsi="Arial" w:cs="Arial"/>
                <w:color w:val="000000"/>
                <w:sz w:val="20"/>
              </w:rPr>
              <w:t>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E0A946" w14:textId="38C13FF3" w:rsidR="005F3CB1" w:rsidRPr="00AB6190" w:rsidRDefault="005F3CB1" w:rsidP="005F3CB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 -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CA9A67" w14:textId="67A81841" w:rsidR="005F3CB1" w:rsidRPr="009657EA" w:rsidRDefault="005F3CB1" w:rsidP="005F3CB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27FD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27FD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5F3CB1" w:rsidRPr="009657EA" w14:paraId="11CD3552" w14:textId="77777777" w:rsidTr="005F3CB1">
        <w:trPr>
          <w:trHeight w:val="288"/>
        </w:trPr>
        <w:tc>
          <w:tcPr>
            <w:tcW w:w="26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C295977" w14:textId="6E34DC91" w:rsidR="005F3CB1" w:rsidRPr="002D1D36" w:rsidRDefault="005F3CB1" w:rsidP="005F3CB1">
            <w:pPr>
              <w:shd w:val="clear" w:color="auto" w:fill="FFFFFF" w:themeFill="background1"/>
              <w:spacing w:after="0"/>
              <w:rPr>
                <w:rFonts w:ascii="Arial" w:hAnsi="Arial" w:cs="Arial"/>
                <w:bCs/>
                <w:noProof w:val="0"/>
                <w:color w:val="000000"/>
                <w:sz w:val="20"/>
              </w:rPr>
            </w:pPr>
            <w:r w:rsidRPr="002D1D36">
              <w:rPr>
                <w:rFonts w:ascii="Arial" w:hAnsi="Arial" w:cs="Arial"/>
                <w:bCs/>
                <w:sz w:val="20"/>
              </w:rPr>
              <w:t xml:space="preserve">Využitelný objem nákladového prostoru - základní 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5A354C" w14:textId="2DC1D583" w:rsidR="005F3CB1" w:rsidRPr="00A273B0" w:rsidRDefault="005F3CB1" w:rsidP="005F3CB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273B0">
              <w:rPr>
                <w:rFonts w:ascii="Arial" w:hAnsi="Arial" w:cs="Arial"/>
                <w:color w:val="000000"/>
                <w:sz w:val="20"/>
              </w:rPr>
              <w:t>min. 500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BB833E" w14:textId="6818CD4B" w:rsidR="005F3CB1" w:rsidRPr="00AB6190" w:rsidRDefault="005F3CB1" w:rsidP="005F3CB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l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A6CB2C" w14:textId="344CE5D6" w:rsidR="005F3CB1" w:rsidRPr="009657EA" w:rsidRDefault="005F3CB1" w:rsidP="005F3CB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27FD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27FD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5F3CB1" w:rsidRPr="009657EA" w14:paraId="428ECABB" w14:textId="77777777" w:rsidTr="005F3CB1">
        <w:trPr>
          <w:trHeight w:val="288"/>
        </w:trPr>
        <w:tc>
          <w:tcPr>
            <w:tcW w:w="26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8835891" w14:textId="3E31C353" w:rsidR="005F3CB1" w:rsidRPr="002D1D36" w:rsidRDefault="005F3CB1" w:rsidP="005F3CB1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 w:rsidRPr="002D1D36">
              <w:rPr>
                <w:rFonts w:ascii="Arial" w:hAnsi="Arial" w:cs="Arial"/>
                <w:bCs/>
                <w:sz w:val="20"/>
              </w:rPr>
              <w:t>Světlá výška</w:t>
            </w:r>
            <w:r w:rsidRPr="00A273B0">
              <w:rPr>
                <w:rFonts w:ascii="Arial" w:hAnsi="Arial" w:cs="Arial"/>
                <w:sz w:val="20"/>
              </w:rPr>
              <w:t xml:space="preserve"> </w:t>
            </w:r>
            <w:r w:rsidRPr="00A273B0">
              <w:rPr>
                <w:rFonts w:ascii="Arial" w:hAnsi="Arial" w:cs="Arial"/>
                <w:noProof w:val="0"/>
                <w:color w:val="000000"/>
                <w:sz w:val="20"/>
              </w:rPr>
              <w:t>(</w:t>
            </w:r>
            <w:r w:rsidRPr="00A273B0">
              <w:rPr>
                <w:rFonts w:ascii="Arial" w:hAnsi="Arial" w:cs="Arial"/>
                <w:sz w:val="20"/>
              </w:rPr>
              <w:t xml:space="preserve">vzdálenost nejnižšího bodu karoserie od povrchu vozovky) 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E97AFC" w14:textId="6867B6B3" w:rsidR="005F3CB1" w:rsidRPr="00A273B0" w:rsidRDefault="005F3CB1" w:rsidP="005F3CB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273B0">
              <w:rPr>
                <w:rFonts w:ascii="Arial" w:hAnsi="Arial" w:cs="Arial"/>
                <w:color w:val="000000"/>
                <w:sz w:val="20"/>
              </w:rPr>
              <w:t>min. 1</w:t>
            </w:r>
            <w:r>
              <w:rPr>
                <w:rFonts w:ascii="Arial" w:hAnsi="Arial" w:cs="Arial"/>
                <w:color w:val="000000"/>
                <w:sz w:val="20"/>
              </w:rPr>
              <w:t>60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1FD3E3" w14:textId="2E6A00AA" w:rsidR="005F3CB1" w:rsidRPr="00AB6190" w:rsidRDefault="005F3CB1" w:rsidP="005F3CB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108A1A" w14:textId="53744C92" w:rsidR="005F3CB1" w:rsidRPr="009657EA" w:rsidRDefault="005F3CB1" w:rsidP="005F3CB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27FD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27FD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AE7C76" w:rsidRPr="009657EA" w14:paraId="717856B1" w14:textId="77777777" w:rsidTr="005F3CB1">
        <w:trPr>
          <w:trHeight w:val="288"/>
        </w:trPr>
        <w:tc>
          <w:tcPr>
            <w:tcW w:w="26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B04461D" w14:textId="0EC2B767" w:rsidR="00AE7C76" w:rsidRPr="00A273B0" w:rsidRDefault="00AE7C76" w:rsidP="00AE7C7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273B0">
              <w:rPr>
                <w:rFonts w:ascii="Arial" w:hAnsi="Arial" w:cs="Arial"/>
                <w:sz w:val="20"/>
              </w:rPr>
              <w:t>Celková  hmotnost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02D319" w14:textId="08C69766" w:rsidR="00AE7C76" w:rsidRPr="00A273B0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273B0">
              <w:rPr>
                <w:rFonts w:ascii="Arial" w:hAnsi="Arial" w:cs="Arial"/>
                <w:color w:val="000000"/>
                <w:sz w:val="20"/>
              </w:rPr>
              <w:t xml:space="preserve">max. 2 </w:t>
            </w:r>
            <w:r>
              <w:rPr>
                <w:rFonts w:ascii="Arial" w:hAnsi="Arial" w:cs="Arial"/>
                <w:color w:val="000000"/>
                <w:sz w:val="20"/>
              </w:rPr>
              <w:t>300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695CFD" w14:textId="33A84390" w:rsidR="00AE7C76" w:rsidRPr="00AB6190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kg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21604D" w14:textId="3606E254" w:rsidR="00AE7C76" w:rsidRPr="009657EA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7C76" w:rsidRPr="009657EA" w14:paraId="6E27B922" w14:textId="77777777" w:rsidTr="005F3CB1">
        <w:trPr>
          <w:trHeight w:val="288"/>
        </w:trPr>
        <w:tc>
          <w:tcPr>
            <w:tcW w:w="26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0A2B3A5" w14:textId="2E37793F" w:rsidR="00AE7C76" w:rsidRPr="00A273B0" w:rsidRDefault="00AE7C76" w:rsidP="00AE7C7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273B0">
              <w:rPr>
                <w:rFonts w:ascii="Arial" w:hAnsi="Arial" w:cs="Arial"/>
                <w:sz w:val="20"/>
              </w:rPr>
              <w:t>Užitečné zatížení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D297C8" w14:textId="48153751" w:rsidR="00AE7C76" w:rsidRPr="00A273B0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273B0">
              <w:rPr>
                <w:rFonts w:ascii="Arial" w:hAnsi="Arial" w:cs="Arial"/>
                <w:color w:val="000000"/>
                <w:sz w:val="20"/>
              </w:rPr>
              <w:t>min. 5</w:t>
            </w:r>
            <w:r>
              <w:rPr>
                <w:rFonts w:ascii="Arial" w:hAnsi="Arial" w:cs="Arial"/>
                <w:color w:val="000000"/>
                <w:sz w:val="20"/>
              </w:rPr>
              <w:t>5</w:t>
            </w:r>
            <w:r w:rsidRPr="00A273B0"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15C180" w14:textId="5934C1EE" w:rsidR="00AE7C76" w:rsidRPr="00AB6190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kg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AD306D" w14:textId="4125778C" w:rsidR="00AE7C76" w:rsidRPr="009657EA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7C76" w:rsidRPr="009657EA" w14:paraId="38088F0B" w14:textId="77777777" w:rsidTr="005F3CB1">
        <w:trPr>
          <w:trHeight w:val="288"/>
        </w:trPr>
        <w:tc>
          <w:tcPr>
            <w:tcW w:w="26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387ABA82" w14:textId="4D72F778" w:rsidR="00AE7C76" w:rsidRPr="00A273B0" w:rsidRDefault="00AE7C76" w:rsidP="00AE7C76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 w:rsidRPr="00A273B0">
              <w:rPr>
                <w:rFonts w:ascii="Arial" w:hAnsi="Arial" w:cs="Arial"/>
                <w:sz w:val="20"/>
              </w:rPr>
              <w:t xml:space="preserve">Pohon 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51D262" w14:textId="4A02E056" w:rsidR="00AE7C76" w:rsidRPr="00A273B0" w:rsidRDefault="00BC1298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4x4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00EC8A" w14:textId="13A44504" w:rsidR="00AE7C76" w:rsidRPr="00AB6190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7F5C66" w14:textId="55681731" w:rsidR="00AE7C76" w:rsidRPr="009657EA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7C76" w:rsidRPr="009657EA" w14:paraId="50D83348" w14:textId="77777777" w:rsidTr="005F3CB1">
        <w:trPr>
          <w:trHeight w:val="288"/>
        </w:trPr>
        <w:tc>
          <w:tcPr>
            <w:tcW w:w="26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4F65128" w14:textId="435B2DF1" w:rsidR="00AE7C76" w:rsidRPr="00A273B0" w:rsidRDefault="00AE7C76" w:rsidP="00AE7C7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273B0">
              <w:rPr>
                <w:rFonts w:ascii="Arial" w:hAnsi="Arial" w:cs="Arial"/>
                <w:sz w:val="20"/>
              </w:rPr>
              <w:t>PHM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940C1F" w14:textId="4EBEC0B5" w:rsidR="00AE7C76" w:rsidRPr="00A273B0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273B0">
              <w:rPr>
                <w:rFonts w:ascii="Arial" w:hAnsi="Arial" w:cs="Arial"/>
                <w:color w:val="000000"/>
                <w:sz w:val="20"/>
              </w:rPr>
              <w:t>Nafta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A201FD" w14:textId="7089AE20" w:rsidR="00AE7C76" w:rsidRPr="00AB6190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 -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332325" w14:textId="154E8AC5" w:rsidR="00AE7C76" w:rsidRPr="009657EA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7C76" w:rsidRPr="009657EA" w14:paraId="4B06EEAD" w14:textId="77777777" w:rsidTr="005F3CB1">
        <w:trPr>
          <w:trHeight w:val="214"/>
        </w:trPr>
        <w:tc>
          <w:tcPr>
            <w:tcW w:w="26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1344047" w14:textId="578265BC" w:rsidR="00AE7C76" w:rsidRPr="00A273B0" w:rsidRDefault="00AE7C76" w:rsidP="00AE7C7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273B0">
              <w:rPr>
                <w:rFonts w:ascii="Arial" w:hAnsi="Arial" w:cs="Arial"/>
                <w:sz w:val="20"/>
              </w:rPr>
              <w:t>Objem motoru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2A595" w14:textId="5A4AF5BD" w:rsidR="00AE7C76" w:rsidRPr="00A273B0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273B0">
              <w:rPr>
                <w:rFonts w:ascii="Arial" w:hAnsi="Arial" w:cs="Arial"/>
                <w:color w:val="000000"/>
                <w:sz w:val="20"/>
              </w:rPr>
              <w:t>min. 1 960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E70B0A" w14:textId="2B165A33" w:rsidR="00AE7C76" w:rsidRPr="00AB6190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cm3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9F442A" w14:textId="1FB48260" w:rsidR="00AE7C76" w:rsidRPr="009657EA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7C76" w:rsidRPr="009657EA" w14:paraId="3BCB6993" w14:textId="77777777" w:rsidTr="005F3CB1">
        <w:trPr>
          <w:trHeight w:val="288"/>
        </w:trPr>
        <w:tc>
          <w:tcPr>
            <w:tcW w:w="26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3FF4095" w14:textId="2FCD65DA" w:rsidR="00AE7C76" w:rsidRPr="002D1D36" w:rsidRDefault="00AE7C76" w:rsidP="00AE7C76">
            <w:pPr>
              <w:shd w:val="clear" w:color="auto" w:fill="FFFFFF" w:themeFill="background1"/>
              <w:spacing w:after="0"/>
              <w:rPr>
                <w:rFonts w:ascii="Arial" w:hAnsi="Arial" w:cs="Arial"/>
                <w:bCs/>
                <w:noProof w:val="0"/>
                <w:color w:val="000000"/>
                <w:sz w:val="20"/>
              </w:rPr>
            </w:pPr>
            <w:r w:rsidRPr="002D1D36">
              <w:rPr>
                <w:rFonts w:ascii="Arial" w:hAnsi="Arial" w:cs="Arial"/>
                <w:bCs/>
                <w:sz w:val="20"/>
              </w:rPr>
              <w:t>Výkon motoru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5D76E2" w14:textId="5CDEAA8D" w:rsidR="00AE7C76" w:rsidRPr="00A273B0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273B0">
              <w:rPr>
                <w:rFonts w:ascii="Arial" w:hAnsi="Arial" w:cs="Arial"/>
                <w:color w:val="000000"/>
                <w:sz w:val="20"/>
              </w:rPr>
              <w:t>min. 110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A6A560" w14:textId="138F14A5" w:rsidR="00AE7C76" w:rsidRPr="00AB6190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kW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233595" w14:textId="6AFA5A04" w:rsidR="00AE7C76" w:rsidRPr="009657EA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7C76" w:rsidRPr="009657EA" w14:paraId="25FCFF56" w14:textId="77777777" w:rsidTr="005F3CB1">
        <w:trPr>
          <w:trHeight w:val="876"/>
        </w:trPr>
        <w:tc>
          <w:tcPr>
            <w:tcW w:w="26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59DFB15" w14:textId="5092B01A" w:rsidR="00AE7C76" w:rsidRPr="00A273B0" w:rsidRDefault="00AE7C76" w:rsidP="00AE7C7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273B0">
              <w:rPr>
                <w:rFonts w:ascii="Arial" w:hAnsi="Arial" w:cs="Arial"/>
                <w:sz w:val="20"/>
              </w:rPr>
              <w:t>Spotřeba PHM pro kombinovaný provoz dle TP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8B5FD78" w14:textId="6254F014" w:rsidR="00AE7C76" w:rsidRPr="00A273B0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273B0">
              <w:rPr>
                <w:rFonts w:ascii="Arial" w:hAnsi="Arial" w:cs="Arial"/>
                <w:color w:val="000000"/>
                <w:sz w:val="20"/>
              </w:rPr>
              <w:t xml:space="preserve">v souladu s přílohou č. 2 nařízení vlády č. 173/2016 Sb. 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C997D9" w14:textId="214DA164" w:rsidR="00AE7C76" w:rsidRPr="00AB6190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D31C9A" w14:textId="215C2DB0" w:rsidR="00AE7C76" w:rsidRPr="009657EA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7C76" w:rsidRPr="009657EA" w14:paraId="22382E44" w14:textId="77777777" w:rsidTr="005F3CB1">
        <w:trPr>
          <w:trHeight w:val="288"/>
        </w:trPr>
        <w:tc>
          <w:tcPr>
            <w:tcW w:w="26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5DC5357" w14:textId="18E4EE40" w:rsidR="00AE7C76" w:rsidRPr="00AB6190" w:rsidRDefault="00AE7C76" w:rsidP="00AE7C7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 xml:space="preserve">Převodovka </w:t>
            </w:r>
            <w:del w:id="0" w:author="Kotolanová, Nicola" w:date="2022-12-02T11:23:00Z">
              <w:r w:rsidRPr="00AB6190" w:rsidDel="00AD13DF">
                <w:rPr>
                  <w:rFonts w:ascii="Arial" w:hAnsi="Arial" w:cs="Arial"/>
                  <w:sz w:val="20"/>
                </w:rPr>
                <w:delText>manuální</w:delText>
              </w:r>
            </w:del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0762D4A" w14:textId="2632290E" w:rsidR="00AE7C76" w:rsidRPr="00AB6190" w:rsidRDefault="00AB652C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del w:id="1" w:author="Kotolanová, Nicola" w:date="2022-12-05T07:12:00Z">
              <w:r w:rsidDel="00D444BF">
                <w:rPr>
                  <w:rFonts w:ascii="Arial" w:hAnsi="Arial" w:cs="Arial"/>
                  <w:color w:val="000000"/>
                  <w:sz w:val="20"/>
                </w:rPr>
                <w:delText>ANO</w:delText>
              </w:r>
            </w:del>
            <w:ins w:id="2" w:author="Kotolanová, Nicola" w:date="2022-12-05T07:12:00Z">
              <w:r w:rsidR="00584019">
                <w:rPr>
                  <w:rFonts w:ascii="Arial" w:hAnsi="Arial" w:cs="Arial"/>
                  <w:color w:val="000000"/>
                  <w:sz w:val="20"/>
                </w:rPr>
                <w:t>manuální / automatická</w:t>
              </w:r>
            </w:ins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B42CF2" w14:textId="5BB667EC" w:rsidR="00AE7C76" w:rsidRPr="00AB6190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2D418A" w14:textId="68517182" w:rsidR="00AE7C76" w:rsidRPr="009657EA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7C76" w:rsidRPr="009657EA" w14:paraId="2079ECBB" w14:textId="77777777" w:rsidTr="005F3CB1">
        <w:trPr>
          <w:trHeight w:val="288"/>
        </w:trPr>
        <w:tc>
          <w:tcPr>
            <w:tcW w:w="26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60C307B7" w14:textId="6A005E56" w:rsidR="00AE7C76" w:rsidRPr="00AB6190" w:rsidRDefault="00AE7C76" w:rsidP="00AE7C76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>Přední nájezdový úhel vozidla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0BCF4C" w14:textId="3D13B9F5" w:rsidR="00AE7C76" w:rsidRPr="00AB6190" w:rsidRDefault="00AE7C76" w:rsidP="00AE7C76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min. 18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1C6BF4" w14:textId="2AFC36DC" w:rsidR="00AE7C76" w:rsidRPr="00AB6190" w:rsidRDefault="00AE7C76" w:rsidP="00AE7C76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stupňů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664535" w14:textId="7FC5A552" w:rsidR="00AE7C76" w:rsidRDefault="00AE7C76" w:rsidP="00AE7C76">
            <w:pPr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7C76" w:rsidRPr="009657EA" w14:paraId="6685989A" w14:textId="77777777" w:rsidTr="005F3CB1">
        <w:trPr>
          <w:trHeight w:val="288"/>
        </w:trPr>
        <w:tc>
          <w:tcPr>
            <w:tcW w:w="26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07B79AF" w14:textId="19DC48D2" w:rsidR="00AE7C76" w:rsidRPr="00AB6190" w:rsidRDefault="00AE7C76" w:rsidP="00AE7C7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>Zadní nájezdový úhel vozidla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BF7E773" w14:textId="135667B9" w:rsidR="00AE7C76" w:rsidRPr="00AB6190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min. 18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76D516" w14:textId="28D15A68" w:rsidR="00AE7C76" w:rsidRPr="00AB6190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stupňů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D975B6" w14:textId="5C642F9A" w:rsidR="00AE7C76" w:rsidRPr="009657EA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7C76" w:rsidRPr="009657EA" w14:paraId="767A3563" w14:textId="77777777" w:rsidTr="005F3CB1">
        <w:trPr>
          <w:trHeight w:val="401"/>
        </w:trPr>
        <w:tc>
          <w:tcPr>
            <w:tcW w:w="26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97A4D4" w14:textId="0213AD6C" w:rsidR="00AE7C76" w:rsidRPr="00AB6190" w:rsidRDefault="00AE7C76" w:rsidP="00AE7C7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>Přejezdový úhel vozidla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39B53FA" w14:textId="3191D084" w:rsidR="00AE7C76" w:rsidRPr="00AB6190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min. 18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F15424" w14:textId="6EE16123" w:rsidR="00AE7C76" w:rsidRPr="00AB6190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stupňů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D35DD5E" w14:textId="0A8307AE" w:rsidR="00AE7C76" w:rsidRPr="009657EA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7C76" w:rsidRPr="009657EA" w14:paraId="76191D8D" w14:textId="77777777" w:rsidTr="005F3CB1">
        <w:trPr>
          <w:trHeight w:val="288"/>
        </w:trPr>
        <w:tc>
          <w:tcPr>
            <w:tcW w:w="26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8B17D8C" w14:textId="5C23592B" w:rsidR="00AE7C76" w:rsidRPr="00A273B0" w:rsidRDefault="00AE7C76" w:rsidP="00AE7C7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273B0">
              <w:rPr>
                <w:rFonts w:ascii="Arial" w:hAnsi="Arial" w:cs="Arial"/>
                <w:sz w:val="20"/>
              </w:rPr>
              <w:t>Objem palivové nádrže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2A633C" w14:textId="53E04173" w:rsidR="00AE7C76" w:rsidRPr="00A273B0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273B0">
              <w:rPr>
                <w:rFonts w:ascii="Arial" w:hAnsi="Arial" w:cs="Arial"/>
                <w:color w:val="000000"/>
                <w:sz w:val="20"/>
              </w:rPr>
              <w:t>min. 50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2DECE9" w14:textId="58779C7E" w:rsidR="00AE7C76" w:rsidRPr="00AB6190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litr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E660B6" w14:textId="5FCA64CB" w:rsidR="00AE7C76" w:rsidRPr="009657EA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7C76" w:rsidRPr="009657EA" w14:paraId="6E872A77" w14:textId="77777777" w:rsidTr="005F3CB1">
        <w:trPr>
          <w:trHeight w:val="288"/>
        </w:trPr>
        <w:tc>
          <w:tcPr>
            <w:tcW w:w="26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C8FA40E" w14:textId="5B8952EF" w:rsidR="00AE7C76" w:rsidRPr="00A273B0" w:rsidRDefault="00AE7C76" w:rsidP="00AE7C7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273B0">
              <w:rPr>
                <w:rFonts w:ascii="Arial" w:hAnsi="Arial" w:cs="Arial"/>
                <w:sz w:val="20"/>
              </w:rPr>
              <w:t>Barva vozidla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959469" w14:textId="36C45197" w:rsidR="00AE7C76" w:rsidRPr="00A273B0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273B0">
              <w:rPr>
                <w:rFonts w:ascii="Arial" w:hAnsi="Arial" w:cs="Arial"/>
                <w:color w:val="000000"/>
                <w:sz w:val="20"/>
              </w:rPr>
              <w:t>bílá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6B6C7E" w14:textId="7FBB72B3" w:rsidR="00AE7C76" w:rsidRPr="00AB6190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2DEA6D" w14:textId="0A7E13B9" w:rsidR="00AE7C76" w:rsidRPr="009657EA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7C76" w:rsidRPr="009657EA" w14:paraId="3918FB99" w14:textId="77777777" w:rsidTr="005F3CB1">
        <w:trPr>
          <w:trHeight w:val="311"/>
        </w:trPr>
        <w:tc>
          <w:tcPr>
            <w:tcW w:w="2636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52751363" w14:textId="11544AB1" w:rsidR="00AE7C76" w:rsidRPr="00A273B0" w:rsidRDefault="00AE7C76" w:rsidP="00AE7C7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273B0">
              <w:rPr>
                <w:rFonts w:ascii="Arial" w:hAnsi="Arial" w:cs="Arial"/>
                <w:sz w:val="20"/>
              </w:rPr>
              <w:t>Kola min. 16"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75960D" w14:textId="61DF6665" w:rsidR="00AE7C76" w:rsidRPr="00A273B0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273B0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0A6FCC" w14:textId="552C3091" w:rsidR="00AE7C76" w:rsidRPr="00AB6190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6FE7B6" w14:textId="21C747B2" w:rsidR="00AE7C76" w:rsidRPr="009657EA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7C76" w:rsidRPr="009657EA" w14:paraId="6C5C21F7" w14:textId="77777777" w:rsidTr="005F3CB1">
        <w:trPr>
          <w:trHeight w:val="636"/>
        </w:trPr>
        <w:tc>
          <w:tcPr>
            <w:tcW w:w="2636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</w:tcPr>
          <w:p w14:paraId="3DDE565F" w14:textId="193D4B27" w:rsidR="00AE7C76" w:rsidRPr="00AB6190" w:rsidRDefault="00AE7C76" w:rsidP="00AE7C7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lastRenderedPageBreak/>
              <w:t>Splňuje veškeré technické normy, aby mohlo být provozováno na pozemních komunikacích v EU</w:t>
            </w:r>
          </w:p>
        </w:tc>
        <w:tc>
          <w:tcPr>
            <w:tcW w:w="7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A45494" w14:textId="1B50BB3E" w:rsidR="00AE7C76" w:rsidRPr="00AB6190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4D71FA" w14:textId="1B50081D" w:rsidR="00AE7C76" w:rsidRPr="00AB6190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1A7736" w14:textId="751646EF" w:rsidR="00AE7C76" w:rsidRPr="003C1008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7C76" w:rsidRPr="009657EA" w14:paraId="2A8D81EA" w14:textId="77777777" w:rsidTr="005F3CB1">
        <w:trPr>
          <w:trHeight w:val="636"/>
        </w:trPr>
        <w:tc>
          <w:tcPr>
            <w:tcW w:w="2636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14:paraId="5ECC3486" w14:textId="69E58D7A" w:rsidR="00AE7C76" w:rsidRPr="00AB6190" w:rsidRDefault="00AE7C76" w:rsidP="00AE7C76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 w:rsidRPr="00C40487">
              <w:rPr>
                <w:rFonts w:ascii="Arial" w:hAnsi="Arial" w:cs="Arial"/>
                <w:color w:val="000000"/>
                <w:sz w:val="20"/>
              </w:rPr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7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07F0B7" w14:textId="1FD6FEC9" w:rsidR="00AE7C76" w:rsidRPr="00AB6190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C40487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AA75DE" w14:textId="15F91880" w:rsidR="00AE7C76" w:rsidRPr="00AB6190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C40487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78BA3C" w14:textId="72AC45C4" w:rsidR="00AE7C76" w:rsidRPr="003C1008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7C76" w:rsidRPr="009657EA" w14:paraId="6FD25C06" w14:textId="77777777" w:rsidTr="00027E76">
        <w:trPr>
          <w:trHeight w:val="861"/>
        </w:trPr>
        <w:tc>
          <w:tcPr>
            <w:tcW w:w="3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5D74A81" w14:textId="6719FDD5" w:rsidR="00AE7C76" w:rsidRPr="009657EA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výbava vozidla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F523544" w14:textId="77777777" w:rsidR="00AE7C76" w:rsidRPr="009657EA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 xml:space="preserve">Nabídka </w:t>
            </w:r>
            <w:r w:rsidRPr="009657EA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dodavatele (ANO/NE)</w:t>
            </w:r>
          </w:p>
        </w:tc>
      </w:tr>
      <w:tr w:rsidR="00AE7C76" w:rsidRPr="009657EA" w14:paraId="6D78F9BD" w14:textId="77777777" w:rsidTr="00027E76">
        <w:trPr>
          <w:trHeight w:val="288"/>
        </w:trPr>
        <w:tc>
          <w:tcPr>
            <w:tcW w:w="3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42148B7" w14:textId="77478B13" w:rsidR="00AE7C76" w:rsidRPr="001336A9" w:rsidRDefault="00AE7C76" w:rsidP="00AE7C7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1336A9">
              <w:rPr>
                <w:rFonts w:ascii="Arial" w:hAnsi="Arial" w:cs="Arial"/>
                <w:sz w:val="20"/>
              </w:rPr>
              <w:t>12 V zásuvka v zavazadlovém prostoru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F7C1B" w14:textId="5736E322" w:rsidR="00AE7C76" w:rsidRPr="009657EA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7C76" w:rsidRPr="009657EA" w14:paraId="0D6A30B2" w14:textId="77777777" w:rsidTr="00027E76">
        <w:trPr>
          <w:trHeight w:val="288"/>
        </w:trPr>
        <w:tc>
          <w:tcPr>
            <w:tcW w:w="3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34DC8508" w14:textId="7CFAC7C7" w:rsidR="00AE7C76" w:rsidRPr="001336A9" w:rsidRDefault="00AE7C76" w:rsidP="00AE7C76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 w:rsidRPr="003D1348">
              <w:rPr>
                <w:rFonts w:ascii="Arial" w:hAnsi="Arial" w:cs="Arial"/>
                <w:sz w:val="20"/>
              </w:rPr>
              <w:t>Asistent rozjezdu do kopce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E850A3" w14:textId="53DDC720" w:rsidR="00AE7C76" w:rsidRPr="009657EA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7C76" w:rsidRPr="009657EA" w14:paraId="6E3A40E0" w14:textId="77777777" w:rsidTr="00027E76">
        <w:trPr>
          <w:trHeight w:val="288"/>
        </w:trPr>
        <w:tc>
          <w:tcPr>
            <w:tcW w:w="3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97310DA" w14:textId="1A0DA1B5" w:rsidR="00AE7C76" w:rsidRPr="001336A9" w:rsidRDefault="00AE7C76" w:rsidP="00AE7C7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336A9">
              <w:rPr>
                <w:rFonts w:ascii="Arial" w:hAnsi="Arial" w:cs="Arial"/>
                <w:sz w:val="20"/>
              </w:rPr>
              <w:t>Automatická klimatizace digitální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A6DFB" w14:textId="1D8D7158" w:rsidR="00AE7C76" w:rsidRPr="009657EA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7C76" w:rsidRPr="009657EA" w14:paraId="2B6BC9AF" w14:textId="77777777" w:rsidTr="00027E76">
        <w:trPr>
          <w:trHeight w:val="288"/>
        </w:trPr>
        <w:tc>
          <w:tcPr>
            <w:tcW w:w="3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BD7B39B" w14:textId="039CFDF8" w:rsidR="00AE7C76" w:rsidRPr="001336A9" w:rsidRDefault="00AE7C76" w:rsidP="00AE7C7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1336A9">
              <w:rPr>
                <w:rFonts w:ascii="Arial" w:hAnsi="Arial" w:cs="Arial"/>
                <w:color w:val="000000"/>
                <w:sz w:val="20"/>
              </w:rPr>
              <w:t xml:space="preserve">Autorádio </w:t>
            </w:r>
            <w:r w:rsidRPr="00C40487">
              <w:rPr>
                <w:rFonts w:ascii="Arial" w:hAnsi="Arial" w:cs="Arial"/>
                <w:color w:val="000000"/>
                <w:sz w:val="20"/>
              </w:rPr>
              <w:t>vestavěné s min. 8´´ displejem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Pr="001336A9">
              <w:rPr>
                <w:rFonts w:ascii="Arial" w:hAnsi="Arial" w:cs="Arial"/>
                <w:color w:val="000000"/>
                <w:sz w:val="20"/>
              </w:rPr>
              <w:t>včetně handsfree sady (originální)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2203F" w14:textId="3CD43E84" w:rsidR="00AE7C76" w:rsidRPr="009657EA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7C76" w:rsidRPr="009657EA" w14:paraId="4C2C976A" w14:textId="77777777" w:rsidTr="00027E76">
        <w:trPr>
          <w:trHeight w:val="288"/>
        </w:trPr>
        <w:tc>
          <w:tcPr>
            <w:tcW w:w="3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59ED9D1" w14:textId="6F86076C" w:rsidR="00AE7C76" w:rsidRPr="001336A9" w:rsidRDefault="00AE7C76" w:rsidP="00AE7C76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 w:rsidRPr="001336A9">
              <w:rPr>
                <w:rFonts w:ascii="Arial" w:hAnsi="Arial" w:cs="Arial"/>
                <w:sz w:val="20"/>
              </w:rPr>
              <w:t>Bederní opěry na sedadle řidiče a spolujezdce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6EA70" w14:textId="01E9845B" w:rsidR="00AE7C76" w:rsidRPr="009657EA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7C76" w:rsidRPr="009657EA" w14:paraId="1F77EB11" w14:textId="77777777" w:rsidTr="00027E76">
        <w:trPr>
          <w:trHeight w:val="288"/>
        </w:trPr>
        <w:tc>
          <w:tcPr>
            <w:tcW w:w="3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B94F4B2" w14:textId="544B6549" w:rsidR="00AE7C76" w:rsidRPr="001336A9" w:rsidRDefault="00AE7C76" w:rsidP="00AE7C76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 w:rsidRPr="001336A9">
              <w:rPr>
                <w:rFonts w:ascii="Arial" w:hAnsi="Arial" w:cs="Arial"/>
                <w:sz w:val="20"/>
              </w:rPr>
              <w:t>Boční a hlavový airbag vpředu u řidiče a spolujezdce s vypínáním airbagu spolujezdce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7C167F" w14:textId="05ADCE1D" w:rsidR="00AE7C76" w:rsidRPr="003C1008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7C76" w:rsidRPr="009657EA" w14:paraId="7F81F7CF" w14:textId="77777777" w:rsidTr="00027E76">
        <w:trPr>
          <w:trHeight w:val="288"/>
        </w:trPr>
        <w:tc>
          <w:tcPr>
            <w:tcW w:w="3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1250C46" w14:textId="639786D1" w:rsidR="00AE7C76" w:rsidRPr="001336A9" w:rsidRDefault="00AE7C76" w:rsidP="00AE7C7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1336A9">
              <w:rPr>
                <w:rFonts w:ascii="Arial" w:hAnsi="Arial" w:cs="Arial"/>
                <w:sz w:val="20"/>
              </w:rPr>
              <w:t>Centrální zamykání s dálkovým ovládáním, alarmem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4C121" w14:textId="7AA3C450" w:rsidR="00AE7C76" w:rsidRPr="009657EA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7C76" w:rsidRPr="009657EA" w14:paraId="3BFCD009" w14:textId="77777777" w:rsidTr="00027E76">
        <w:trPr>
          <w:trHeight w:val="288"/>
        </w:trPr>
        <w:tc>
          <w:tcPr>
            <w:tcW w:w="3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80CC4D3" w14:textId="13B477E9" w:rsidR="00AE7C76" w:rsidRPr="001336A9" w:rsidRDefault="00AE7C76" w:rsidP="00AE7C7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1336A9">
              <w:rPr>
                <w:rFonts w:ascii="Arial" w:hAnsi="Arial" w:cs="Arial"/>
                <w:sz w:val="20"/>
              </w:rPr>
              <w:t>Denní svícení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7999C" w14:textId="146CAD33" w:rsidR="00AE7C76" w:rsidRPr="009657EA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7C76" w:rsidRPr="009657EA" w14:paraId="6F046728" w14:textId="77777777" w:rsidTr="00027E76">
        <w:trPr>
          <w:trHeight w:val="288"/>
        </w:trPr>
        <w:tc>
          <w:tcPr>
            <w:tcW w:w="3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7D514D" w14:textId="44455FA1" w:rsidR="00AE7C76" w:rsidRPr="001336A9" w:rsidRDefault="00AE7C76" w:rsidP="00AE7C7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1336A9">
              <w:rPr>
                <w:rFonts w:ascii="Arial" w:hAnsi="Arial" w:cs="Arial"/>
                <w:sz w:val="20"/>
              </w:rPr>
              <w:t>Elektrické ovládání oken vpředu a vzadu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4F97F" w14:textId="4DDB8D0E" w:rsidR="00AE7C76" w:rsidRPr="009657EA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7C76" w:rsidRPr="009657EA" w14:paraId="15ADAA06" w14:textId="77777777" w:rsidTr="00027E76">
        <w:trPr>
          <w:trHeight w:val="288"/>
        </w:trPr>
        <w:tc>
          <w:tcPr>
            <w:tcW w:w="3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6F66A90" w14:textId="0529799A" w:rsidR="00AE7C76" w:rsidRPr="001336A9" w:rsidRDefault="00AE7C76" w:rsidP="00AE7C7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1336A9">
              <w:rPr>
                <w:rFonts w:ascii="Arial" w:hAnsi="Arial" w:cs="Arial"/>
                <w:sz w:val="20"/>
              </w:rPr>
              <w:t>Elektricky ovládaná, vyhřívaná a sklopná vnější zpětná zrcátka s osvětlením nástupního prostoru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2C1B3" w14:textId="10FF8C0D" w:rsidR="00AE7C76" w:rsidRPr="009657EA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7C76" w:rsidRPr="009657EA" w14:paraId="589076C2" w14:textId="77777777" w:rsidTr="00027E76">
        <w:trPr>
          <w:trHeight w:val="288"/>
        </w:trPr>
        <w:tc>
          <w:tcPr>
            <w:tcW w:w="3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607249" w14:textId="232AC57D" w:rsidR="00AE7C76" w:rsidRPr="001336A9" w:rsidRDefault="00AE7C76" w:rsidP="00AE7C7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1336A9">
              <w:rPr>
                <w:rFonts w:ascii="Arial" w:hAnsi="Arial" w:cs="Arial"/>
                <w:sz w:val="20"/>
              </w:rPr>
              <w:t>Elektronický stabilizační program ESP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D26A6" w14:textId="14EE9A7A" w:rsidR="00AE7C76" w:rsidRPr="009657EA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7C76" w:rsidRPr="009657EA" w14:paraId="70B31D47" w14:textId="77777777" w:rsidTr="00027E76">
        <w:trPr>
          <w:trHeight w:val="288"/>
        </w:trPr>
        <w:tc>
          <w:tcPr>
            <w:tcW w:w="3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28E31E" w14:textId="5173967C" w:rsidR="00AE7C76" w:rsidRPr="001336A9" w:rsidRDefault="00AE7C76" w:rsidP="00AE7C7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1336A9">
              <w:rPr>
                <w:rFonts w:ascii="Arial" w:hAnsi="Arial" w:cs="Arial"/>
                <w:sz w:val="20"/>
              </w:rPr>
              <w:t>Gumové koberce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DCC4A" w14:textId="0B6140AA" w:rsidR="00AE7C76" w:rsidRPr="009657EA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7C76" w:rsidRPr="009657EA" w14:paraId="0EB0B3F5" w14:textId="77777777" w:rsidTr="00027E76">
        <w:trPr>
          <w:trHeight w:val="288"/>
        </w:trPr>
        <w:tc>
          <w:tcPr>
            <w:tcW w:w="3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29B8B73" w14:textId="1BD77E22" w:rsidR="00AE7C76" w:rsidRPr="001336A9" w:rsidRDefault="00AE7C76" w:rsidP="00AE7C76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 w:rsidRPr="001336A9">
              <w:rPr>
                <w:rFonts w:ascii="Arial" w:hAnsi="Arial" w:cs="Arial"/>
                <w:sz w:val="20"/>
              </w:rPr>
              <w:t>Gumový koberec v zavazadlovém prostoru</w:t>
            </w: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1784A" w14:textId="1F73DA81" w:rsidR="00AE7C76" w:rsidRPr="009657EA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7C76" w:rsidRPr="009657EA" w14:paraId="133F4C3D" w14:textId="77777777" w:rsidTr="00027E76">
        <w:trPr>
          <w:trHeight w:val="288"/>
        </w:trPr>
        <w:tc>
          <w:tcPr>
            <w:tcW w:w="3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424462" w14:textId="53BD0E84" w:rsidR="00AE7C76" w:rsidRPr="001336A9" w:rsidRDefault="00AE7C76" w:rsidP="00AE7C7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1336A9">
              <w:rPr>
                <w:rFonts w:ascii="Arial" w:hAnsi="Arial" w:cs="Arial"/>
                <w:sz w:val="20"/>
              </w:rPr>
              <w:t>Hlavové opěrky vpředu</w:t>
            </w: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64E86" w14:textId="190E13AC" w:rsidR="00AE7C76" w:rsidRPr="009657EA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7C76" w:rsidRPr="009657EA" w14:paraId="2D44BF16" w14:textId="77777777" w:rsidTr="00027E76">
        <w:trPr>
          <w:trHeight w:val="288"/>
        </w:trPr>
        <w:tc>
          <w:tcPr>
            <w:tcW w:w="3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E5C86AA" w14:textId="1294F9B7" w:rsidR="00AE7C76" w:rsidRPr="001336A9" w:rsidRDefault="00AE7C76" w:rsidP="00AE7C7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1336A9">
              <w:rPr>
                <w:rFonts w:ascii="Arial" w:hAnsi="Arial" w:cs="Arial"/>
                <w:sz w:val="20"/>
              </w:rPr>
              <w:t>Hlavové opěrky zadní 3 kusy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7250A" w14:textId="6F575F72" w:rsidR="00AE7C76" w:rsidRPr="009657EA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7C76" w:rsidRPr="009657EA" w14:paraId="0F1F1925" w14:textId="77777777" w:rsidTr="00027E76">
        <w:trPr>
          <w:trHeight w:val="300"/>
        </w:trPr>
        <w:tc>
          <w:tcPr>
            <w:tcW w:w="3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636949" w14:textId="7ABB89E3" w:rsidR="00AE7C76" w:rsidRPr="001336A9" w:rsidRDefault="00AE7C76" w:rsidP="00AE7C7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1336A9">
              <w:rPr>
                <w:rFonts w:ascii="Arial" w:hAnsi="Arial" w:cs="Arial"/>
                <w:sz w:val="20"/>
              </w:rPr>
              <w:t>2 čtecí lampičky samostatně ovládané</w:t>
            </w:r>
            <w:r>
              <w:rPr>
                <w:rFonts w:ascii="Arial" w:hAnsi="Arial" w:cs="Arial"/>
                <w:sz w:val="20"/>
              </w:rPr>
              <w:t xml:space="preserve"> v prostoru řidiče a spolujezdce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AFB80" w14:textId="5ED5F835" w:rsidR="00AE7C76" w:rsidRPr="009657EA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7C76" w:rsidRPr="009657EA" w14:paraId="555EA17F" w14:textId="77777777" w:rsidTr="00027E76">
        <w:trPr>
          <w:trHeight w:val="288"/>
        </w:trPr>
        <w:tc>
          <w:tcPr>
            <w:tcW w:w="3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417405" w14:textId="2F3A529E" w:rsidR="00AE7C76" w:rsidRPr="001336A9" w:rsidRDefault="00AE7C76" w:rsidP="00AE7C7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1336A9">
              <w:rPr>
                <w:rFonts w:ascii="Arial" w:hAnsi="Arial" w:cs="Arial"/>
                <w:sz w:val="20"/>
              </w:rPr>
              <w:t>Kotoučové brzdy zadní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CC142" w14:textId="7EC676A7" w:rsidR="00AE7C76" w:rsidRPr="009657EA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7C76" w:rsidRPr="009657EA" w14:paraId="62370F8C" w14:textId="77777777" w:rsidTr="00027E76">
        <w:trPr>
          <w:trHeight w:val="288"/>
        </w:trPr>
        <w:tc>
          <w:tcPr>
            <w:tcW w:w="3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4E09848" w14:textId="3756D5CF" w:rsidR="00AE7C76" w:rsidRPr="001336A9" w:rsidRDefault="00AE7C76" w:rsidP="00AE7C76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 w:rsidRPr="001336A9">
              <w:rPr>
                <w:rFonts w:ascii="Arial" w:hAnsi="Arial" w:cs="Arial"/>
                <w:sz w:val="20"/>
              </w:rPr>
              <w:t xml:space="preserve">Loketní opěra vpředu 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3EE07E" w14:textId="363D6BE6" w:rsidR="00AE7C76" w:rsidRPr="009657EA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7C76" w:rsidRPr="009657EA" w14:paraId="67321E90" w14:textId="77777777" w:rsidTr="00027E76">
        <w:trPr>
          <w:trHeight w:val="288"/>
        </w:trPr>
        <w:tc>
          <w:tcPr>
            <w:tcW w:w="3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A665889" w14:textId="31BCC53C" w:rsidR="00AE7C76" w:rsidRPr="001336A9" w:rsidRDefault="00AE7C76" w:rsidP="00AE7C7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1336A9">
              <w:rPr>
                <w:rFonts w:ascii="Arial" w:hAnsi="Arial" w:cs="Arial"/>
                <w:sz w:val="20"/>
              </w:rPr>
              <w:t>Mlhové světlomety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F399E" w14:textId="449E8375" w:rsidR="00AE7C76" w:rsidRPr="009657EA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7C76" w:rsidRPr="009657EA" w14:paraId="01730080" w14:textId="77777777" w:rsidTr="00027E76">
        <w:trPr>
          <w:trHeight w:val="288"/>
        </w:trPr>
        <w:tc>
          <w:tcPr>
            <w:tcW w:w="3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CB750C" w14:textId="132223DC" w:rsidR="00AE7C76" w:rsidRPr="001336A9" w:rsidRDefault="00AE7C76" w:rsidP="00AE7C7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1336A9">
              <w:rPr>
                <w:rFonts w:ascii="Arial" w:hAnsi="Arial" w:cs="Arial"/>
                <w:sz w:val="20"/>
              </w:rPr>
              <w:t>Parkovací senzor vzadu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61512" w14:textId="1D3A26DE" w:rsidR="00AE7C76" w:rsidRPr="009657EA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7C76" w:rsidRPr="009657EA" w14:paraId="7301F2C9" w14:textId="77777777" w:rsidTr="00027E76">
        <w:trPr>
          <w:trHeight w:val="288"/>
        </w:trPr>
        <w:tc>
          <w:tcPr>
            <w:tcW w:w="3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A016329" w14:textId="0069C7BD" w:rsidR="00AE7C76" w:rsidRPr="001336A9" w:rsidRDefault="00AE7C76" w:rsidP="00AE7C76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 w:rsidRPr="001336A9">
              <w:rPr>
                <w:rFonts w:ascii="Arial" w:hAnsi="Arial" w:cs="Arial"/>
                <w:sz w:val="20"/>
              </w:rPr>
              <w:t>Protiblokovací systém ABS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460386" w14:textId="5AF1C1A1" w:rsidR="00AE7C76" w:rsidRPr="009657EA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7C76" w:rsidRPr="009657EA" w14:paraId="166BA5BB" w14:textId="77777777" w:rsidTr="00027E76">
        <w:trPr>
          <w:trHeight w:val="288"/>
        </w:trPr>
        <w:tc>
          <w:tcPr>
            <w:tcW w:w="3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3E6E161" w14:textId="1904715E" w:rsidR="00AE7C76" w:rsidRPr="001336A9" w:rsidRDefault="00AE7C76" w:rsidP="00AE7C7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336A9">
              <w:rPr>
                <w:rFonts w:ascii="Arial" w:hAnsi="Arial" w:cs="Arial"/>
                <w:sz w:val="20"/>
              </w:rPr>
              <w:t>Rezervní kolo ocelové (dojezdové)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114E7" w14:textId="564DEA8F" w:rsidR="00AE7C76" w:rsidRPr="009657EA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7C76" w:rsidRPr="009657EA" w14:paraId="00395AC8" w14:textId="77777777" w:rsidTr="00027E76">
        <w:trPr>
          <w:trHeight w:val="288"/>
        </w:trPr>
        <w:tc>
          <w:tcPr>
            <w:tcW w:w="3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C1B92C" w14:textId="29BEFCDE" w:rsidR="00AE7C76" w:rsidRPr="001336A9" w:rsidRDefault="00AE7C76" w:rsidP="00AE7C7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1336A9">
              <w:rPr>
                <w:rFonts w:ascii="Arial" w:hAnsi="Arial" w:cs="Arial"/>
                <w:sz w:val="20"/>
              </w:rPr>
              <w:t>Signalizace nezapnutého bezpečnostního pásu (všichni pasažéři)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99657" w14:textId="6CBB74AE" w:rsidR="00AE7C76" w:rsidRPr="009657EA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7C76" w:rsidRPr="009657EA" w14:paraId="2EDB5F2B" w14:textId="77777777" w:rsidTr="00027E76">
        <w:trPr>
          <w:trHeight w:val="288"/>
        </w:trPr>
        <w:tc>
          <w:tcPr>
            <w:tcW w:w="3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35C4F99" w14:textId="1CC11115" w:rsidR="00AE7C76" w:rsidRPr="001336A9" w:rsidRDefault="00AE7C76" w:rsidP="00AE7C7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1336A9">
              <w:rPr>
                <w:rFonts w:ascii="Arial" w:hAnsi="Arial" w:cs="Arial"/>
                <w:sz w:val="20"/>
              </w:rPr>
              <w:t xml:space="preserve">Střešní nosič </w:t>
            </w:r>
            <w:r>
              <w:rPr>
                <w:rFonts w:ascii="Arial" w:hAnsi="Arial" w:cs="Arial"/>
                <w:sz w:val="20"/>
              </w:rPr>
              <w:t xml:space="preserve">podélný </w:t>
            </w:r>
            <w:r w:rsidRPr="001336A9">
              <w:rPr>
                <w:rFonts w:ascii="Arial" w:hAnsi="Arial" w:cs="Arial"/>
                <w:sz w:val="20"/>
              </w:rPr>
              <w:t>(hagus) - černý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6691C" w14:textId="142C5842" w:rsidR="00AE7C76" w:rsidRPr="009657EA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7C76" w:rsidRPr="009657EA" w14:paraId="661FEF74" w14:textId="77777777" w:rsidTr="00027E76">
        <w:trPr>
          <w:trHeight w:val="288"/>
        </w:trPr>
        <w:tc>
          <w:tcPr>
            <w:tcW w:w="3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DEC22C" w14:textId="06AFF4AB" w:rsidR="00AE7C76" w:rsidRPr="001336A9" w:rsidRDefault="00AE7C76" w:rsidP="00AE7C7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F84E12">
              <w:rPr>
                <w:rFonts w:ascii="Arial" w:hAnsi="Arial" w:cs="Arial"/>
                <w:sz w:val="20"/>
              </w:rPr>
              <w:t>Tažné zařízení mechanicky sklopné, elektronicky zajistitelné - neb</w:t>
            </w:r>
            <w:r>
              <w:rPr>
                <w:rFonts w:ascii="Arial" w:hAnsi="Arial" w:cs="Arial"/>
                <w:sz w:val="20"/>
              </w:rPr>
              <w:t>r</w:t>
            </w:r>
            <w:r w:rsidRPr="00F84E12">
              <w:rPr>
                <w:rFonts w:ascii="Arial" w:hAnsi="Arial" w:cs="Arial"/>
                <w:sz w:val="20"/>
              </w:rPr>
              <w:t>žděný přívěs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F84E12">
              <w:rPr>
                <w:rFonts w:ascii="Arial" w:hAnsi="Arial" w:cs="Arial"/>
                <w:sz w:val="20"/>
              </w:rPr>
              <w:t xml:space="preserve">zatížení 750kg, bržděný přívěs zatížení </w:t>
            </w:r>
            <w:r>
              <w:rPr>
                <w:rFonts w:ascii="Arial" w:hAnsi="Arial" w:cs="Arial"/>
                <w:sz w:val="20"/>
              </w:rPr>
              <w:t>2 000</w:t>
            </w:r>
            <w:r w:rsidRPr="00F84E12">
              <w:rPr>
                <w:rFonts w:ascii="Arial" w:hAnsi="Arial" w:cs="Arial"/>
                <w:sz w:val="20"/>
              </w:rPr>
              <w:t>kg</w:t>
            </w:r>
            <w:r w:rsidRPr="001336A9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BEBBF" w14:textId="072D3656" w:rsidR="00AE7C76" w:rsidRPr="009657EA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7C76" w:rsidRPr="009657EA" w14:paraId="7C56B710" w14:textId="77777777" w:rsidTr="00027E76">
        <w:trPr>
          <w:trHeight w:val="288"/>
        </w:trPr>
        <w:tc>
          <w:tcPr>
            <w:tcW w:w="3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764F41A" w14:textId="0ACD93E3" w:rsidR="00AE7C76" w:rsidRPr="001336A9" w:rsidRDefault="00AE7C76" w:rsidP="00AE7C76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1336A9">
              <w:rPr>
                <w:rFonts w:ascii="Arial" w:hAnsi="Arial" w:cs="Arial"/>
                <w:sz w:val="20"/>
              </w:rPr>
              <w:t>Tempomat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551FA" w14:textId="0C63108A" w:rsidR="00AE7C76" w:rsidRPr="009657EA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7C76" w:rsidRPr="009657EA" w14:paraId="12374D7C" w14:textId="77777777" w:rsidTr="00027E76">
        <w:trPr>
          <w:trHeight w:val="288"/>
        </w:trPr>
        <w:tc>
          <w:tcPr>
            <w:tcW w:w="3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23212B9" w14:textId="5D9DB4D7" w:rsidR="00AE7C76" w:rsidRPr="001336A9" w:rsidRDefault="00AE7C76" w:rsidP="00AE7C7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1336A9">
              <w:rPr>
                <w:rFonts w:ascii="Arial" w:hAnsi="Arial" w:cs="Arial"/>
                <w:color w:val="000000"/>
                <w:sz w:val="20"/>
              </w:rPr>
              <w:t>Tříbodové bezpečnostní pásy pro všechna sedadla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53E65" w14:textId="353C96A0" w:rsidR="00AE7C76" w:rsidRPr="009657EA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7C76" w:rsidRPr="009657EA" w14:paraId="664738C5" w14:textId="77777777" w:rsidTr="00027E76">
        <w:trPr>
          <w:trHeight w:val="288"/>
        </w:trPr>
        <w:tc>
          <w:tcPr>
            <w:tcW w:w="3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A448A3" w14:textId="67BB0057" w:rsidR="00AE7C76" w:rsidRPr="002B3193" w:rsidRDefault="00AE7C76" w:rsidP="00AE7C7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B3193">
              <w:rPr>
                <w:rFonts w:ascii="Arial" w:hAnsi="Arial" w:cs="Arial"/>
                <w:sz w:val="20"/>
              </w:rPr>
              <w:t>Vyhřívání předních sedadel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39711" w14:textId="5C51AF26" w:rsidR="00AE7C76" w:rsidRPr="009657EA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7C76" w:rsidRPr="009657EA" w14:paraId="56DD45AA" w14:textId="77777777" w:rsidTr="00027E76">
        <w:trPr>
          <w:trHeight w:val="288"/>
        </w:trPr>
        <w:tc>
          <w:tcPr>
            <w:tcW w:w="3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3E01FBD" w14:textId="4EFB7C34" w:rsidR="00AE7C76" w:rsidRPr="002B3193" w:rsidRDefault="00AE7C76" w:rsidP="00AE7C7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B3193">
              <w:rPr>
                <w:rFonts w:ascii="Arial" w:hAnsi="Arial" w:cs="Arial"/>
                <w:sz w:val="20"/>
              </w:rPr>
              <w:t>Výškové seřizování obou předních sedadel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2E64C8" w14:textId="44B924A3" w:rsidR="00AE7C76" w:rsidRPr="009657EA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7C76" w:rsidRPr="009657EA" w14:paraId="07DA3981" w14:textId="77777777" w:rsidTr="00027E76">
        <w:trPr>
          <w:trHeight w:val="288"/>
        </w:trPr>
        <w:tc>
          <w:tcPr>
            <w:tcW w:w="3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41105E6" w14:textId="331AD1F4" w:rsidR="00AE7C76" w:rsidRPr="002B3193" w:rsidRDefault="00AE7C76" w:rsidP="00AE7C7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B3193">
              <w:rPr>
                <w:rFonts w:ascii="Arial" w:hAnsi="Arial" w:cs="Arial"/>
                <w:sz w:val="20"/>
              </w:rPr>
              <w:t>Zadní sedadlo a opěradlo, dělené, sklopné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BF6DC" w14:textId="0DBF6745" w:rsidR="00AE7C76" w:rsidRPr="009657EA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7C76" w:rsidRPr="009657EA" w14:paraId="3EA3018C" w14:textId="77777777" w:rsidTr="00027E76">
        <w:trPr>
          <w:trHeight w:val="288"/>
        </w:trPr>
        <w:tc>
          <w:tcPr>
            <w:tcW w:w="3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864BA4D" w14:textId="2AC2B708" w:rsidR="00AE7C76" w:rsidRPr="002B3193" w:rsidRDefault="00AE7C76" w:rsidP="00AE7C7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B3193">
              <w:rPr>
                <w:rFonts w:ascii="Arial" w:hAnsi="Arial" w:cs="Arial"/>
                <w:sz w:val="20"/>
              </w:rPr>
              <w:t>Zadní stěrač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4C0685" w14:textId="02E984AF" w:rsidR="00AE7C76" w:rsidRPr="009657EA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7C76" w:rsidRPr="009657EA" w14:paraId="6EAAB72C" w14:textId="77777777" w:rsidTr="00027E76">
        <w:trPr>
          <w:trHeight w:val="288"/>
        </w:trPr>
        <w:tc>
          <w:tcPr>
            <w:tcW w:w="3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C26DD39" w14:textId="2E26D46C" w:rsidR="00AE7C76" w:rsidRPr="002B3193" w:rsidRDefault="00AE7C76" w:rsidP="00AE7C76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Osvětlnení zavazadlového prostoru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01B5DD" w14:textId="0AF12A0B" w:rsidR="00AE7C76" w:rsidRPr="003C1008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7C76" w:rsidRPr="009657EA" w14:paraId="0A194DD7" w14:textId="77777777" w:rsidTr="00027E76">
        <w:trPr>
          <w:trHeight w:val="288"/>
        </w:trPr>
        <w:tc>
          <w:tcPr>
            <w:tcW w:w="3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BCFECDA" w14:textId="3AAD2D6E" w:rsidR="00AE7C76" w:rsidRDefault="00AE7C76" w:rsidP="00AE7C76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Palubní počítač s ukazatelem venkovní teploty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BE503E" w14:textId="20B4B519" w:rsidR="00AE7C76" w:rsidRPr="003C1008" w:rsidRDefault="00AE7C76" w:rsidP="00AE7C7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43630205" w14:textId="77777777" w:rsidR="00A1036E" w:rsidRPr="009657EA" w:rsidRDefault="00A1036E" w:rsidP="009657EA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sectPr w:rsidR="00A1036E" w:rsidRPr="009657EA" w:rsidSect="009A3B7E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304" w:right="1418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F99DEB" w14:textId="77777777" w:rsidR="00E152E9" w:rsidRDefault="00E152E9">
      <w:pPr>
        <w:spacing w:after="0"/>
      </w:pPr>
      <w:r>
        <w:separator/>
      </w:r>
    </w:p>
  </w:endnote>
  <w:endnote w:type="continuationSeparator" w:id="0">
    <w:p w14:paraId="59079A83" w14:textId="77777777" w:rsidR="00E152E9" w:rsidRDefault="00E152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E0587" w14:textId="77777777" w:rsidR="000B0867" w:rsidRDefault="000B0867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1FEB6734" wp14:editId="24E309AA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3098A58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MF4EQ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CD176" w14:textId="3E5967D4" w:rsidR="000B0867" w:rsidRDefault="000B0867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E51B1A"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C90F3" w14:textId="77777777" w:rsidR="000B0867" w:rsidRDefault="000B0867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34F67515" wp14:editId="6DF6748D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80933B3"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B0201C" w14:textId="77777777" w:rsidR="00E152E9" w:rsidRDefault="00E152E9">
      <w:pPr>
        <w:spacing w:after="0"/>
      </w:pPr>
      <w:r>
        <w:separator/>
      </w:r>
    </w:p>
  </w:footnote>
  <w:footnote w:type="continuationSeparator" w:id="0">
    <w:p w14:paraId="49F5298F" w14:textId="77777777" w:rsidR="00E152E9" w:rsidRDefault="00E152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0B0867" w14:paraId="18C5E427" w14:textId="77777777">
      <w:trPr>
        <w:cantSplit/>
        <w:trHeight w:val="360"/>
      </w:trPr>
      <w:tc>
        <w:tcPr>
          <w:tcW w:w="1418" w:type="dxa"/>
        </w:tcPr>
        <w:p w14:paraId="1A6B901F" w14:textId="77777777" w:rsidR="000B0867" w:rsidRDefault="000B086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2B84BCAC" w14:textId="37D3864D" w:rsidR="000B0867" w:rsidRDefault="000B086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separate"/>
          </w:r>
          <w:r w:rsidR="009A3B7E"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1E46C9EF" w14:textId="44E9CAF3" w:rsidR="000B0867" w:rsidRDefault="000B086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>
            <w:rPr>
              <w:u w:val="single"/>
            </w:rPr>
            <w:fldChar w:fldCharType="begin"/>
          </w:r>
          <w:r>
            <w:rPr>
              <w:u w:val="single"/>
            </w:rPr>
            <w:instrText xml:space="preserve"> DOCPROPERTY "Category"  \* MERGEFORMAT </w:instrText>
          </w:r>
          <w:r>
            <w:rPr>
              <w:u w:val="single"/>
            </w:rPr>
            <w:fldChar w:fldCharType="separate"/>
          </w:r>
          <w:r w:rsidR="009A3B7E">
            <w:rPr>
              <w:u w:val="single"/>
            </w:rPr>
            <w:t>srpen 2017</w:t>
          </w:r>
          <w:r>
            <w:rPr>
              <w:u w:val="single"/>
            </w:rPr>
            <w:fldChar w:fldCharType="end"/>
          </w:r>
          <w:r w:rsidR="00584019">
            <w:fldChar w:fldCharType="begin"/>
          </w:r>
          <w:r w:rsidR="00584019">
            <w:instrText xml:space="preserve"> KEYWORDS  \* MERGEFORMAT </w:instrText>
          </w:r>
          <w:r w:rsidR="00584019">
            <w:fldChar w:fldCharType="separate"/>
          </w:r>
          <w:r w:rsidR="009A3B7E">
            <w:t>červenec 2017</w:t>
          </w:r>
          <w:r w:rsidR="00584019">
            <w:fldChar w:fldCharType="end"/>
          </w:r>
        </w:p>
      </w:tc>
      <w:tc>
        <w:tcPr>
          <w:tcW w:w="1701" w:type="dxa"/>
        </w:tcPr>
        <w:p w14:paraId="1CBD9930" w14:textId="77777777" w:rsidR="000B0867" w:rsidRDefault="000B086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30AA853B" w14:textId="77777777" w:rsidR="000B0867" w:rsidRDefault="000B086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7ACE7D16" w14:textId="77777777" w:rsidR="000B0867" w:rsidRDefault="000B0867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21736" w14:textId="77777777" w:rsidR="000B0867" w:rsidRPr="00203176" w:rsidRDefault="000B0867" w:rsidP="00203176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203176">
      <w:rPr>
        <w:rFonts w:ascii="Arial" w:hAnsi="Arial" w:cs="Arial"/>
        <w:b/>
        <w:sz w:val="18"/>
        <w:highlight w:val="yellow"/>
      </w:rPr>
      <w:t>následně doplní zadavatel</w:t>
    </w:r>
  </w:p>
  <w:p w14:paraId="65F14B08" w14:textId="77777777" w:rsidR="000B0867" w:rsidRPr="002A4F5A" w:rsidRDefault="000B0867" w:rsidP="00203176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03176">
      <w:rPr>
        <w:rFonts w:ascii="Arial" w:hAnsi="Arial" w:cs="Arial"/>
        <w:b/>
        <w:sz w:val="18"/>
        <w:highlight w:val="green"/>
      </w:rPr>
      <w:t>doplní účastník</w:t>
    </w:r>
  </w:p>
  <w:p w14:paraId="74D858A1" w14:textId="77777777" w:rsidR="000B0867" w:rsidRDefault="000B0867" w:rsidP="00203176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2ACD19D1" w14:textId="77777777" w:rsidR="000B0867" w:rsidRDefault="000B086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226C2"/>
    <w:multiLevelType w:val="multilevel"/>
    <w:tmpl w:val="8A4CF830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1FC32C6F"/>
    <w:multiLevelType w:val="hybridMultilevel"/>
    <w:tmpl w:val="89A622E6"/>
    <w:lvl w:ilvl="0" w:tplc="63D088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CC04AC"/>
    <w:multiLevelType w:val="hybridMultilevel"/>
    <w:tmpl w:val="32E4E3CC"/>
    <w:lvl w:ilvl="0" w:tplc="9320A4A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2E03A2"/>
    <w:multiLevelType w:val="multilevel"/>
    <w:tmpl w:val="14AC7D6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4CC90188"/>
    <w:multiLevelType w:val="hybridMultilevel"/>
    <w:tmpl w:val="7988EB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0"/>
  </w:num>
  <w:num w:numId="7">
    <w:abstractNumId w:val="2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otolanová, Nicola">
    <w15:presenceInfo w15:providerId="AD" w15:userId="S::N8688@eon.com::70a437a4-5085-430a-b2d5-d3d45d047a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mirrorMargin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4143"/>
    <w:rsid w:val="00000B8E"/>
    <w:rsid w:val="00004D98"/>
    <w:rsid w:val="00006EE4"/>
    <w:rsid w:val="00014AEB"/>
    <w:rsid w:val="00027E76"/>
    <w:rsid w:val="00034624"/>
    <w:rsid w:val="00036C48"/>
    <w:rsid w:val="000610BE"/>
    <w:rsid w:val="00062DFB"/>
    <w:rsid w:val="000669B7"/>
    <w:rsid w:val="0008258F"/>
    <w:rsid w:val="000857E4"/>
    <w:rsid w:val="000866B8"/>
    <w:rsid w:val="00087C0F"/>
    <w:rsid w:val="000901FE"/>
    <w:rsid w:val="00094A29"/>
    <w:rsid w:val="000A483D"/>
    <w:rsid w:val="000B0867"/>
    <w:rsid w:val="000D23C7"/>
    <w:rsid w:val="000D3BAF"/>
    <w:rsid w:val="000E094F"/>
    <w:rsid w:val="000E4875"/>
    <w:rsid w:val="000E57D4"/>
    <w:rsid w:val="000E7DFB"/>
    <w:rsid w:val="000F00FE"/>
    <w:rsid w:val="00107BD7"/>
    <w:rsid w:val="001122C7"/>
    <w:rsid w:val="00117DF8"/>
    <w:rsid w:val="00117FE6"/>
    <w:rsid w:val="00124F44"/>
    <w:rsid w:val="0012591F"/>
    <w:rsid w:val="0013123E"/>
    <w:rsid w:val="001336A9"/>
    <w:rsid w:val="001402BE"/>
    <w:rsid w:val="00154C52"/>
    <w:rsid w:val="001635F3"/>
    <w:rsid w:val="00163C32"/>
    <w:rsid w:val="00164143"/>
    <w:rsid w:val="00167E08"/>
    <w:rsid w:val="0017131E"/>
    <w:rsid w:val="001723BE"/>
    <w:rsid w:val="00176A5B"/>
    <w:rsid w:val="00177614"/>
    <w:rsid w:val="0018023C"/>
    <w:rsid w:val="00186A45"/>
    <w:rsid w:val="00193151"/>
    <w:rsid w:val="00193866"/>
    <w:rsid w:val="00193A65"/>
    <w:rsid w:val="001962D8"/>
    <w:rsid w:val="001A11F8"/>
    <w:rsid w:val="001A197D"/>
    <w:rsid w:val="001A285B"/>
    <w:rsid w:val="001A4DB0"/>
    <w:rsid w:val="001B0088"/>
    <w:rsid w:val="001B57CA"/>
    <w:rsid w:val="001B7025"/>
    <w:rsid w:val="001C1510"/>
    <w:rsid w:val="001C4923"/>
    <w:rsid w:val="001C782D"/>
    <w:rsid w:val="001E08C6"/>
    <w:rsid w:val="001E7079"/>
    <w:rsid w:val="001F28CE"/>
    <w:rsid w:val="001F5EFA"/>
    <w:rsid w:val="001F6FAF"/>
    <w:rsid w:val="001F7362"/>
    <w:rsid w:val="00203176"/>
    <w:rsid w:val="002442E9"/>
    <w:rsid w:val="00246E5D"/>
    <w:rsid w:val="00256B16"/>
    <w:rsid w:val="002609D2"/>
    <w:rsid w:val="00266986"/>
    <w:rsid w:val="0027176C"/>
    <w:rsid w:val="00273C77"/>
    <w:rsid w:val="00285BDC"/>
    <w:rsid w:val="00287610"/>
    <w:rsid w:val="00290000"/>
    <w:rsid w:val="00293992"/>
    <w:rsid w:val="002971B9"/>
    <w:rsid w:val="002A0111"/>
    <w:rsid w:val="002B3193"/>
    <w:rsid w:val="002B43E2"/>
    <w:rsid w:val="002B55F4"/>
    <w:rsid w:val="002C1149"/>
    <w:rsid w:val="002C4242"/>
    <w:rsid w:val="002C5251"/>
    <w:rsid w:val="002D1D36"/>
    <w:rsid w:val="002D22B8"/>
    <w:rsid w:val="002E7945"/>
    <w:rsid w:val="002F00D5"/>
    <w:rsid w:val="003044CC"/>
    <w:rsid w:val="003053C0"/>
    <w:rsid w:val="00306747"/>
    <w:rsid w:val="00312371"/>
    <w:rsid w:val="003131DC"/>
    <w:rsid w:val="00313D75"/>
    <w:rsid w:val="00315350"/>
    <w:rsid w:val="00316698"/>
    <w:rsid w:val="0032280B"/>
    <w:rsid w:val="003325CC"/>
    <w:rsid w:val="00332663"/>
    <w:rsid w:val="00333CE6"/>
    <w:rsid w:val="00341046"/>
    <w:rsid w:val="003443CB"/>
    <w:rsid w:val="00347934"/>
    <w:rsid w:val="00353681"/>
    <w:rsid w:val="00362E82"/>
    <w:rsid w:val="00367BF4"/>
    <w:rsid w:val="00370753"/>
    <w:rsid w:val="0037273B"/>
    <w:rsid w:val="00375CD0"/>
    <w:rsid w:val="00375F95"/>
    <w:rsid w:val="003827FC"/>
    <w:rsid w:val="00392329"/>
    <w:rsid w:val="00393C2C"/>
    <w:rsid w:val="0039750A"/>
    <w:rsid w:val="003A252B"/>
    <w:rsid w:val="003A73C9"/>
    <w:rsid w:val="003A74C0"/>
    <w:rsid w:val="003B7AF8"/>
    <w:rsid w:val="003C15C5"/>
    <w:rsid w:val="003C4DBD"/>
    <w:rsid w:val="003C652E"/>
    <w:rsid w:val="003C719B"/>
    <w:rsid w:val="003D1239"/>
    <w:rsid w:val="003D1348"/>
    <w:rsid w:val="003D2949"/>
    <w:rsid w:val="003D2D2F"/>
    <w:rsid w:val="003E226E"/>
    <w:rsid w:val="00400EC5"/>
    <w:rsid w:val="00404460"/>
    <w:rsid w:val="004074DC"/>
    <w:rsid w:val="004148B4"/>
    <w:rsid w:val="004158DA"/>
    <w:rsid w:val="00416283"/>
    <w:rsid w:val="00422B56"/>
    <w:rsid w:val="00433E0E"/>
    <w:rsid w:val="00440CCF"/>
    <w:rsid w:val="004543CB"/>
    <w:rsid w:val="0046006A"/>
    <w:rsid w:val="00461C01"/>
    <w:rsid w:val="00462127"/>
    <w:rsid w:val="00465235"/>
    <w:rsid w:val="00471548"/>
    <w:rsid w:val="00477CF2"/>
    <w:rsid w:val="004827E4"/>
    <w:rsid w:val="00484DE0"/>
    <w:rsid w:val="00497E5D"/>
    <w:rsid w:val="004B18AD"/>
    <w:rsid w:val="004B6705"/>
    <w:rsid w:val="004C4F45"/>
    <w:rsid w:val="004D465C"/>
    <w:rsid w:val="004D4674"/>
    <w:rsid w:val="004F485C"/>
    <w:rsid w:val="00507D1B"/>
    <w:rsid w:val="00510883"/>
    <w:rsid w:val="00512294"/>
    <w:rsid w:val="005134D1"/>
    <w:rsid w:val="005147E0"/>
    <w:rsid w:val="00515F51"/>
    <w:rsid w:val="0051762F"/>
    <w:rsid w:val="00523CBC"/>
    <w:rsid w:val="00524B7E"/>
    <w:rsid w:val="005267ED"/>
    <w:rsid w:val="00533A5E"/>
    <w:rsid w:val="00544470"/>
    <w:rsid w:val="0054566E"/>
    <w:rsid w:val="005463E7"/>
    <w:rsid w:val="00551A26"/>
    <w:rsid w:val="00554F98"/>
    <w:rsid w:val="005565E1"/>
    <w:rsid w:val="00556BCE"/>
    <w:rsid w:val="00557AE7"/>
    <w:rsid w:val="005670B0"/>
    <w:rsid w:val="00576242"/>
    <w:rsid w:val="005829F4"/>
    <w:rsid w:val="00584019"/>
    <w:rsid w:val="00586BE9"/>
    <w:rsid w:val="00595D11"/>
    <w:rsid w:val="005962EE"/>
    <w:rsid w:val="005A1AA0"/>
    <w:rsid w:val="005C20CD"/>
    <w:rsid w:val="005C3F9E"/>
    <w:rsid w:val="005C4112"/>
    <w:rsid w:val="005C6890"/>
    <w:rsid w:val="005E3B4F"/>
    <w:rsid w:val="005F3C31"/>
    <w:rsid w:val="005F3CB1"/>
    <w:rsid w:val="005F50E0"/>
    <w:rsid w:val="00600384"/>
    <w:rsid w:val="00610538"/>
    <w:rsid w:val="00610E9C"/>
    <w:rsid w:val="0061248E"/>
    <w:rsid w:val="00615661"/>
    <w:rsid w:val="0062314C"/>
    <w:rsid w:val="006563B9"/>
    <w:rsid w:val="00660007"/>
    <w:rsid w:val="00673AE4"/>
    <w:rsid w:val="00674E39"/>
    <w:rsid w:val="006752D2"/>
    <w:rsid w:val="00693810"/>
    <w:rsid w:val="006A6361"/>
    <w:rsid w:val="006B5EDE"/>
    <w:rsid w:val="006B6C66"/>
    <w:rsid w:val="006C4298"/>
    <w:rsid w:val="006D7318"/>
    <w:rsid w:val="006E2661"/>
    <w:rsid w:val="006E691A"/>
    <w:rsid w:val="006F3CC9"/>
    <w:rsid w:val="00701B06"/>
    <w:rsid w:val="00704A81"/>
    <w:rsid w:val="00723992"/>
    <w:rsid w:val="00723BC4"/>
    <w:rsid w:val="007332D0"/>
    <w:rsid w:val="0073672D"/>
    <w:rsid w:val="00737F3F"/>
    <w:rsid w:val="00741FC3"/>
    <w:rsid w:val="007469BB"/>
    <w:rsid w:val="007473A3"/>
    <w:rsid w:val="00747AB8"/>
    <w:rsid w:val="007515B1"/>
    <w:rsid w:val="0075268F"/>
    <w:rsid w:val="00753E00"/>
    <w:rsid w:val="00754F35"/>
    <w:rsid w:val="0077110D"/>
    <w:rsid w:val="00771D90"/>
    <w:rsid w:val="0079790A"/>
    <w:rsid w:val="007B6052"/>
    <w:rsid w:val="007C0046"/>
    <w:rsid w:val="007D257B"/>
    <w:rsid w:val="007D4FC6"/>
    <w:rsid w:val="007D7991"/>
    <w:rsid w:val="007F14CC"/>
    <w:rsid w:val="007F6D43"/>
    <w:rsid w:val="0081196A"/>
    <w:rsid w:val="0081710A"/>
    <w:rsid w:val="00817557"/>
    <w:rsid w:val="008317B0"/>
    <w:rsid w:val="00833588"/>
    <w:rsid w:val="00835315"/>
    <w:rsid w:val="008368E1"/>
    <w:rsid w:val="00842CF0"/>
    <w:rsid w:val="00855DD6"/>
    <w:rsid w:val="0086298E"/>
    <w:rsid w:val="0086622B"/>
    <w:rsid w:val="00870D58"/>
    <w:rsid w:val="008719A8"/>
    <w:rsid w:val="00873942"/>
    <w:rsid w:val="008777D2"/>
    <w:rsid w:val="00881C85"/>
    <w:rsid w:val="008A0003"/>
    <w:rsid w:val="008B5EB1"/>
    <w:rsid w:val="008C7B88"/>
    <w:rsid w:val="008D0485"/>
    <w:rsid w:val="008D1470"/>
    <w:rsid w:val="008D2AB8"/>
    <w:rsid w:val="008D2DAC"/>
    <w:rsid w:val="008D363C"/>
    <w:rsid w:val="008D3C63"/>
    <w:rsid w:val="008E0B2F"/>
    <w:rsid w:val="00901960"/>
    <w:rsid w:val="009039FF"/>
    <w:rsid w:val="009049A9"/>
    <w:rsid w:val="00906CA3"/>
    <w:rsid w:val="009167F0"/>
    <w:rsid w:val="009212AD"/>
    <w:rsid w:val="00930F36"/>
    <w:rsid w:val="009345C7"/>
    <w:rsid w:val="00940CBE"/>
    <w:rsid w:val="009422BD"/>
    <w:rsid w:val="00944B34"/>
    <w:rsid w:val="00951531"/>
    <w:rsid w:val="00951F8E"/>
    <w:rsid w:val="00957712"/>
    <w:rsid w:val="009657EA"/>
    <w:rsid w:val="00965C97"/>
    <w:rsid w:val="00966849"/>
    <w:rsid w:val="00966DCB"/>
    <w:rsid w:val="00971DE8"/>
    <w:rsid w:val="00976A45"/>
    <w:rsid w:val="00980D57"/>
    <w:rsid w:val="00983937"/>
    <w:rsid w:val="00994DAE"/>
    <w:rsid w:val="009A01AA"/>
    <w:rsid w:val="009A19BB"/>
    <w:rsid w:val="009A1A82"/>
    <w:rsid w:val="009A3B7E"/>
    <w:rsid w:val="009B0945"/>
    <w:rsid w:val="009C19C4"/>
    <w:rsid w:val="009C3144"/>
    <w:rsid w:val="009D0B86"/>
    <w:rsid w:val="009D1AD8"/>
    <w:rsid w:val="009D3A26"/>
    <w:rsid w:val="009E0003"/>
    <w:rsid w:val="009E2E03"/>
    <w:rsid w:val="009E3FA2"/>
    <w:rsid w:val="009F08D5"/>
    <w:rsid w:val="009F42D4"/>
    <w:rsid w:val="00A05066"/>
    <w:rsid w:val="00A101C3"/>
    <w:rsid w:val="00A1036E"/>
    <w:rsid w:val="00A170B7"/>
    <w:rsid w:val="00A2117A"/>
    <w:rsid w:val="00A273B0"/>
    <w:rsid w:val="00A30444"/>
    <w:rsid w:val="00A61A0D"/>
    <w:rsid w:val="00A678C6"/>
    <w:rsid w:val="00A713B8"/>
    <w:rsid w:val="00A94B15"/>
    <w:rsid w:val="00A95710"/>
    <w:rsid w:val="00A96521"/>
    <w:rsid w:val="00A96F4C"/>
    <w:rsid w:val="00A96F9A"/>
    <w:rsid w:val="00AA2707"/>
    <w:rsid w:val="00AA7636"/>
    <w:rsid w:val="00AA7ED7"/>
    <w:rsid w:val="00AB6190"/>
    <w:rsid w:val="00AB652C"/>
    <w:rsid w:val="00AD0C0C"/>
    <w:rsid w:val="00AD13DF"/>
    <w:rsid w:val="00AD655C"/>
    <w:rsid w:val="00AD7A4C"/>
    <w:rsid w:val="00AE390D"/>
    <w:rsid w:val="00AE7BE5"/>
    <w:rsid w:val="00AE7C76"/>
    <w:rsid w:val="00B00CF1"/>
    <w:rsid w:val="00B21AAF"/>
    <w:rsid w:val="00B22588"/>
    <w:rsid w:val="00B2754E"/>
    <w:rsid w:val="00B276DA"/>
    <w:rsid w:val="00B33266"/>
    <w:rsid w:val="00B3496C"/>
    <w:rsid w:val="00B35502"/>
    <w:rsid w:val="00B3722B"/>
    <w:rsid w:val="00B42766"/>
    <w:rsid w:val="00B451F9"/>
    <w:rsid w:val="00B5007C"/>
    <w:rsid w:val="00B57084"/>
    <w:rsid w:val="00B87C4E"/>
    <w:rsid w:val="00B90D32"/>
    <w:rsid w:val="00B922A1"/>
    <w:rsid w:val="00B93A77"/>
    <w:rsid w:val="00B965F6"/>
    <w:rsid w:val="00BA4CBE"/>
    <w:rsid w:val="00BA5A3D"/>
    <w:rsid w:val="00BA640D"/>
    <w:rsid w:val="00BB20EA"/>
    <w:rsid w:val="00BC1298"/>
    <w:rsid w:val="00BD2CF9"/>
    <w:rsid w:val="00BE24CD"/>
    <w:rsid w:val="00BF5752"/>
    <w:rsid w:val="00C04E77"/>
    <w:rsid w:val="00C17E52"/>
    <w:rsid w:val="00C24FA1"/>
    <w:rsid w:val="00C32E09"/>
    <w:rsid w:val="00C32F20"/>
    <w:rsid w:val="00C40487"/>
    <w:rsid w:val="00C4542D"/>
    <w:rsid w:val="00C63366"/>
    <w:rsid w:val="00C66A16"/>
    <w:rsid w:val="00C80840"/>
    <w:rsid w:val="00C8424A"/>
    <w:rsid w:val="00C9466C"/>
    <w:rsid w:val="00C97FC3"/>
    <w:rsid w:val="00CC4C06"/>
    <w:rsid w:val="00CD057E"/>
    <w:rsid w:val="00CD0698"/>
    <w:rsid w:val="00CD2B49"/>
    <w:rsid w:val="00CE0B8F"/>
    <w:rsid w:val="00CE2EEB"/>
    <w:rsid w:val="00CE4666"/>
    <w:rsid w:val="00CE5265"/>
    <w:rsid w:val="00CF688F"/>
    <w:rsid w:val="00D00DDD"/>
    <w:rsid w:val="00D0354B"/>
    <w:rsid w:val="00D1397E"/>
    <w:rsid w:val="00D1784F"/>
    <w:rsid w:val="00D2176A"/>
    <w:rsid w:val="00D32D99"/>
    <w:rsid w:val="00D444BF"/>
    <w:rsid w:val="00D4785C"/>
    <w:rsid w:val="00D6699E"/>
    <w:rsid w:val="00D832E9"/>
    <w:rsid w:val="00D84A84"/>
    <w:rsid w:val="00D9469E"/>
    <w:rsid w:val="00DA42DE"/>
    <w:rsid w:val="00DA587B"/>
    <w:rsid w:val="00DA6B27"/>
    <w:rsid w:val="00DA7D3C"/>
    <w:rsid w:val="00DB2041"/>
    <w:rsid w:val="00DB5284"/>
    <w:rsid w:val="00DB5C06"/>
    <w:rsid w:val="00DD0962"/>
    <w:rsid w:val="00DD2963"/>
    <w:rsid w:val="00DD31FF"/>
    <w:rsid w:val="00DE4850"/>
    <w:rsid w:val="00DE5841"/>
    <w:rsid w:val="00DE71B1"/>
    <w:rsid w:val="00DF4077"/>
    <w:rsid w:val="00DF6236"/>
    <w:rsid w:val="00DF777F"/>
    <w:rsid w:val="00E010E0"/>
    <w:rsid w:val="00E046E2"/>
    <w:rsid w:val="00E06691"/>
    <w:rsid w:val="00E068E4"/>
    <w:rsid w:val="00E152E9"/>
    <w:rsid w:val="00E3167D"/>
    <w:rsid w:val="00E334E2"/>
    <w:rsid w:val="00E4346A"/>
    <w:rsid w:val="00E46B76"/>
    <w:rsid w:val="00E47FED"/>
    <w:rsid w:val="00E51B1A"/>
    <w:rsid w:val="00E52190"/>
    <w:rsid w:val="00E62C09"/>
    <w:rsid w:val="00E6533F"/>
    <w:rsid w:val="00E66A21"/>
    <w:rsid w:val="00E73648"/>
    <w:rsid w:val="00EA4A7A"/>
    <w:rsid w:val="00EA4D0A"/>
    <w:rsid w:val="00EC577E"/>
    <w:rsid w:val="00ED1AC5"/>
    <w:rsid w:val="00EF6B0F"/>
    <w:rsid w:val="00EF7B8D"/>
    <w:rsid w:val="00F00D7E"/>
    <w:rsid w:val="00F0456D"/>
    <w:rsid w:val="00F15BC6"/>
    <w:rsid w:val="00F15C66"/>
    <w:rsid w:val="00F26DF9"/>
    <w:rsid w:val="00F44460"/>
    <w:rsid w:val="00F52738"/>
    <w:rsid w:val="00F6340B"/>
    <w:rsid w:val="00F707BE"/>
    <w:rsid w:val="00F7626C"/>
    <w:rsid w:val="00F76DCC"/>
    <w:rsid w:val="00F84E12"/>
    <w:rsid w:val="00F93C72"/>
    <w:rsid w:val="00FB42DE"/>
    <w:rsid w:val="00FB5264"/>
    <w:rsid w:val="00FB6906"/>
    <w:rsid w:val="00FB76E5"/>
    <w:rsid w:val="00FD3160"/>
    <w:rsid w:val="00FE105B"/>
    <w:rsid w:val="00FE482B"/>
    <w:rsid w:val="00FE54B6"/>
    <w:rsid w:val="00FF2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D043E8D"/>
  <w15:docId w15:val="{E0C6E032-E32C-40A7-AD39-B2F4DC208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20"/>
    </w:pPr>
    <w:rPr>
      <w:noProof/>
      <w:sz w:val="22"/>
    </w:rPr>
  </w:style>
  <w:style w:type="paragraph" w:styleId="Nadpis1">
    <w:name w:val="heading 1"/>
    <w:basedOn w:val="Normln"/>
    <w:next w:val="Nadpis2"/>
    <w:qFormat/>
    <w:pPr>
      <w:keepNext/>
      <w:numPr>
        <w:numId w:val="1"/>
      </w:numPr>
      <w:spacing w:before="480"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120"/>
      <w:outlineLvl w:val="1"/>
    </w:pPr>
    <w:rPr>
      <w:b/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120"/>
      <w:outlineLvl w:val="2"/>
    </w:pPr>
    <w:rPr>
      <w:snapToGrid w:val="0"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120"/>
      <w:outlineLvl w:val="3"/>
    </w:pPr>
    <w:rPr>
      <w:snapToGrid w:val="0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spacing w:before="120"/>
      <w:outlineLvl w:val="4"/>
    </w:pPr>
    <w:rPr>
      <w:noProof w:val="0"/>
      <w:snapToGrid w:val="0"/>
      <w:sz w:val="24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1"/>
      </w:numPr>
      <w:outlineLvl w:val="6"/>
    </w:pPr>
    <w:rPr>
      <w:sz w:val="24"/>
    </w:rPr>
  </w:style>
  <w:style w:type="paragraph" w:styleId="Nadpis8">
    <w:name w:val="heading 8"/>
    <w:basedOn w:val="Normln"/>
    <w:next w:val="Normln"/>
    <w:qFormat/>
    <w:pPr>
      <w:keepNext/>
      <w:numPr>
        <w:ilvl w:val="7"/>
        <w:numId w:val="1"/>
      </w:numPr>
      <w:spacing w:after="60"/>
      <w:jc w:val="both"/>
      <w:outlineLvl w:val="7"/>
    </w:pPr>
    <w:rPr>
      <w:noProof w:val="0"/>
      <w:sz w:val="28"/>
    </w:rPr>
  </w:style>
  <w:style w:type="paragraph" w:styleId="Nadpis9">
    <w:name w:val="heading 9"/>
    <w:basedOn w:val="Normln"/>
    <w:next w:val="Normln"/>
    <w:qFormat/>
    <w:pPr>
      <w:keepNext/>
      <w:numPr>
        <w:ilvl w:val="8"/>
        <w:numId w:val="1"/>
      </w:numPr>
      <w:outlineLvl w:val="8"/>
    </w:pPr>
    <w:rPr>
      <w:rFonts w:ascii="Arial" w:hAnsi="Arial"/>
      <w:b/>
      <w:noProof w:val="0"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pPr>
      <w:ind w:firstLine="284"/>
      <w:jc w:val="both"/>
    </w:pPr>
    <w:rPr>
      <w:rFonts w:ascii="Arial" w:hAnsi="Arial"/>
      <w:noProof w:val="0"/>
    </w:rPr>
  </w:style>
  <w:style w:type="paragraph" w:styleId="Zkladntext">
    <w:name w:val="Body Text"/>
    <w:basedOn w:val="Normln"/>
    <w:link w:val="ZkladntextChar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pPr>
      <w:spacing w:before="120"/>
      <w:ind w:left="1440"/>
    </w:pPr>
    <w:rPr>
      <w:i/>
      <w:noProof w:val="0"/>
      <w:snapToGrid w:val="0"/>
      <w:sz w:val="24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  <w:rPr>
      <w:noProof w:val="0"/>
    </w:rPr>
  </w:style>
  <w:style w:type="paragraph" w:styleId="Zkladntext3">
    <w:name w:val="Body Text 3"/>
    <w:basedOn w:val="Normln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Pr>
      <w:sz w:val="16"/>
    </w:rPr>
  </w:style>
  <w:style w:type="paragraph" w:styleId="Textkomente">
    <w:name w:val="annotation text"/>
    <w:basedOn w:val="Normln"/>
    <w:link w:val="TextkomenteChar"/>
    <w:semiHidden/>
    <w:rPr>
      <w:rFonts w:ascii="Arial" w:hAnsi="Arial"/>
    </w:rPr>
  </w:style>
  <w:style w:type="paragraph" w:styleId="Seznam">
    <w:name w:val="List"/>
    <w:basedOn w:val="Normln"/>
    <w:pPr>
      <w:ind w:left="283" w:hanging="283"/>
    </w:pPr>
    <w:rPr>
      <w:rFonts w:ascii="Arial" w:hAnsi="Arial"/>
      <w:noProof w:val="0"/>
    </w:rPr>
  </w:style>
  <w:style w:type="paragraph" w:styleId="Seznam2">
    <w:name w:val="List 2"/>
    <w:basedOn w:val="Normln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</w:style>
  <w:style w:type="character" w:styleId="Hypertextovodkaz">
    <w:name w:val="Hyperlink"/>
    <w:rPr>
      <w:color w:val="0000FF"/>
      <w:u w:val="single"/>
    </w:rPr>
  </w:style>
  <w:style w:type="paragraph" w:styleId="Zkladntextodsazen3">
    <w:name w:val="Body Text Indent 3"/>
    <w:basedOn w:val="Normln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Pr>
      <w:rFonts w:ascii="Tahoma" w:hAnsi="Tahoma" w:cs="Courier New"/>
      <w:sz w:val="16"/>
      <w:szCs w:val="16"/>
    </w:rPr>
  </w:style>
  <w:style w:type="paragraph" w:customStyle="1" w:styleId="MUJ">
    <w:name w:val="MUJ"/>
    <w:basedOn w:val="Normln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pPr>
      <w:tabs>
        <w:tab w:val="left" w:pos="1418"/>
        <w:tab w:val="left" w:pos="1985"/>
        <w:tab w:val="left" w:pos="2552"/>
        <w:tab w:val="left" w:pos="3119"/>
      </w:tabs>
      <w:ind w:left="1134" w:right="567"/>
    </w:pPr>
    <w:rPr>
      <w:rFonts w:ascii="Arial" w:hAnsi="Arial"/>
      <w:noProof w:val="0"/>
      <w:lang w:val="de-DE"/>
    </w:rPr>
  </w:style>
  <w:style w:type="character" w:customStyle="1" w:styleId="ZkladntextChar">
    <w:name w:val="Základní text Char"/>
    <w:link w:val="Zkladntext"/>
    <w:rsid w:val="00D6699E"/>
    <w:rPr>
      <w:rFonts w:ascii="Arial" w:hAnsi="Arial"/>
      <w:noProof/>
      <w:sz w:val="22"/>
    </w:rPr>
  </w:style>
  <w:style w:type="paragraph" w:styleId="Odstavecseseznamem">
    <w:name w:val="List Paragraph"/>
    <w:basedOn w:val="Normln"/>
    <w:uiPriority w:val="34"/>
    <w:qFormat/>
    <w:rsid w:val="006E691A"/>
    <w:pPr>
      <w:ind w:left="720"/>
      <w:contextualSpacing/>
    </w:pPr>
  </w:style>
  <w:style w:type="table" w:styleId="Mkatabulky">
    <w:name w:val="Table Grid"/>
    <w:basedOn w:val="Normlntabulka"/>
    <w:uiPriority w:val="59"/>
    <w:rsid w:val="003044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link w:val="BezmezerChar"/>
    <w:uiPriority w:val="1"/>
    <w:qFormat/>
    <w:rsid w:val="003044CC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locked/>
    <w:rsid w:val="003044CC"/>
    <w:rPr>
      <w:rFonts w:ascii="Calibri" w:eastAsia="Calibri" w:hAnsi="Calibri"/>
      <w:sz w:val="22"/>
      <w:szCs w:val="22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E4875"/>
    <w:rPr>
      <w:rFonts w:ascii="Times New Roman" w:hAnsi="Times New Roman"/>
      <w:b/>
      <w:bCs/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0E4875"/>
    <w:rPr>
      <w:rFonts w:ascii="Arial" w:hAnsi="Arial"/>
      <w:noProof/>
      <w:sz w:val="22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E4875"/>
    <w:rPr>
      <w:rFonts w:ascii="Arial" w:hAnsi="Arial"/>
      <w:b/>
      <w:bCs/>
      <w:noProof/>
      <w:sz w:val="22"/>
    </w:rPr>
  </w:style>
  <w:style w:type="character" w:customStyle="1" w:styleId="ZhlavChar">
    <w:name w:val="Záhlaví Char"/>
    <w:basedOn w:val="Standardnpsmoodstavce"/>
    <w:link w:val="Zhlav"/>
    <w:rsid w:val="00203176"/>
    <w:rPr>
      <w:noProof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44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y\Tatka\Pr&#225;ce\EON\Technick&#233;%20listy\&#352;ablona%20TL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F16410-33F8-47AE-B8D9-4F8719EBE99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Šablona TL.dot</Template>
  <TotalTime>54</TotalTime>
  <Pages>2</Pages>
  <Words>482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10 1100</vt:lpstr>
    </vt:vector>
  </TitlesOfParts>
  <Company>JČE a.s.</Company>
  <LinksUpToDate>false</LinksUpToDate>
  <CharactersWithSpaces>3632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10 1100</dc:title>
  <dc:subject>Lana AlFe a Al pro VVN, VN a NN</dc:subject>
  <dc:creator>Jan Volek / kl. 3200, Vratislav Štěpka / kl. 3231</dc:creator>
  <cp:keywords>červenec 2017</cp:keywords>
  <dc:description>+ připomínky JME z prosince 2004</dc:description>
  <cp:lastModifiedBy>Kotolanová, Nicola</cp:lastModifiedBy>
  <cp:revision>48</cp:revision>
  <cp:lastPrinted>2018-05-22T12:04:00Z</cp:lastPrinted>
  <dcterms:created xsi:type="dcterms:W3CDTF">2018-08-24T07:20:00Z</dcterms:created>
  <dcterms:modified xsi:type="dcterms:W3CDTF">2022-12-05T06:12:00Z</dcterms:modified>
  <cp:category>srpen 2017</cp:category>
</cp:coreProperties>
</file>